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BF392A" w14:textId="5163C3B3" w:rsidR="00FC0C7C" w:rsidRDefault="00FC0C7C">
      <w:pPr>
        <w:rPr>
          <w:b/>
          <w:bCs/>
          <w:color w:val="000000" w:themeColor="text1"/>
        </w:rPr>
      </w:pPr>
      <w:r w:rsidRPr="00E03C5F">
        <w:rPr>
          <w:b/>
          <w:bCs/>
          <w:color w:val="000000" w:themeColor="text1"/>
        </w:rPr>
        <w:t xml:space="preserve">Extrait du document remis aux parents pour la pratique </w:t>
      </w:r>
      <w:r>
        <w:rPr>
          <w:b/>
          <w:bCs/>
          <w:color w:val="000000" w:themeColor="text1"/>
        </w:rPr>
        <w:t xml:space="preserve">du yoga </w:t>
      </w:r>
      <w:r w:rsidRPr="00E03C5F">
        <w:rPr>
          <w:b/>
          <w:bCs/>
          <w:color w:val="000000" w:themeColor="text1"/>
        </w:rPr>
        <w:t>à la maison</w:t>
      </w:r>
    </w:p>
    <w:tbl>
      <w:tblPr>
        <w:tblStyle w:val="Grilledutableau"/>
        <w:tblW w:w="9396" w:type="dxa"/>
        <w:tblInd w:w="-5" w:type="dxa"/>
        <w:tblLook w:val="04A0" w:firstRow="1" w:lastRow="0" w:firstColumn="1" w:lastColumn="0" w:noHBand="0" w:noVBand="1"/>
      </w:tblPr>
      <w:tblGrid>
        <w:gridCol w:w="2077"/>
        <w:gridCol w:w="3476"/>
        <w:gridCol w:w="2469"/>
        <w:gridCol w:w="1374"/>
      </w:tblGrid>
      <w:tr w:rsidR="00FC0C7C" w:rsidRPr="0074671D" w14:paraId="0C86E905" w14:textId="77777777" w:rsidTr="00E03C5F">
        <w:tc>
          <w:tcPr>
            <w:tcW w:w="9396" w:type="dxa"/>
            <w:gridSpan w:val="4"/>
            <w:shd w:val="clear" w:color="auto" w:fill="A6A6A6" w:themeFill="background1" w:themeFillShade="A6"/>
          </w:tcPr>
          <w:p w14:paraId="7E548BDF" w14:textId="77777777" w:rsidR="00FC0C7C" w:rsidRPr="0074671D" w:rsidRDefault="00FC0C7C" w:rsidP="00E03C5F">
            <w:pPr>
              <w:jc w:val="center"/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bCs/>
                <w:sz w:val="20"/>
                <w:szCs w:val="20"/>
              </w:rPr>
              <w:t>SÉANCE</w:t>
            </w:r>
            <w:r>
              <w:rPr>
                <w:b/>
                <w:bCs/>
                <w:sz w:val="20"/>
                <w:szCs w:val="20"/>
              </w:rPr>
              <w:t> </w:t>
            </w:r>
            <w:r w:rsidRPr="0074671D">
              <w:rPr>
                <w:b/>
                <w:bCs/>
                <w:sz w:val="20"/>
                <w:szCs w:val="20"/>
              </w:rPr>
              <w:t>3 à 8 (Programme complet)</w:t>
            </w:r>
          </w:p>
        </w:tc>
      </w:tr>
      <w:tr w:rsidR="00FC0C7C" w:rsidRPr="0074671D" w14:paraId="32E1D6CA" w14:textId="77777777" w:rsidTr="00E03C5F">
        <w:tc>
          <w:tcPr>
            <w:tcW w:w="2077" w:type="dxa"/>
          </w:tcPr>
          <w:p w14:paraId="2EA613CC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bCs/>
                <w:sz w:val="20"/>
                <w:szCs w:val="20"/>
              </w:rPr>
              <w:t>Postures</w:t>
            </w:r>
          </w:p>
        </w:tc>
        <w:tc>
          <w:tcPr>
            <w:tcW w:w="3476" w:type="dxa"/>
          </w:tcPr>
          <w:p w14:paraId="34524EAE" w14:textId="77777777" w:rsidR="00FC0C7C" w:rsidRPr="0074671D" w:rsidRDefault="00FC0C7C" w:rsidP="00E03C5F">
            <w:pPr>
              <w:rPr>
                <w:b/>
                <w:noProof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t>Images</w:t>
            </w:r>
          </w:p>
        </w:tc>
        <w:tc>
          <w:tcPr>
            <w:tcW w:w="2469" w:type="dxa"/>
          </w:tcPr>
          <w:p w14:paraId="54A12D52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bCs/>
                <w:sz w:val="20"/>
                <w:szCs w:val="20"/>
              </w:rPr>
              <w:t>Bienfaits</w:t>
            </w:r>
          </w:p>
        </w:tc>
        <w:tc>
          <w:tcPr>
            <w:tcW w:w="1374" w:type="dxa"/>
          </w:tcPr>
          <w:p w14:paraId="465480E6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bCs/>
                <w:sz w:val="20"/>
                <w:szCs w:val="20"/>
              </w:rPr>
              <w:t>Précaution</w:t>
            </w:r>
          </w:p>
        </w:tc>
      </w:tr>
      <w:tr w:rsidR="00FC0C7C" w:rsidRPr="0074671D" w14:paraId="2299CCD9" w14:textId="77777777" w:rsidTr="00E03C5F">
        <w:trPr>
          <w:trHeight w:val="2611"/>
        </w:trPr>
        <w:tc>
          <w:tcPr>
            <w:tcW w:w="2077" w:type="dxa"/>
          </w:tcPr>
          <w:p w14:paraId="1CF9D80E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1. Oiseau</w:t>
            </w:r>
          </w:p>
        </w:tc>
        <w:tc>
          <w:tcPr>
            <w:tcW w:w="3476" w:type="dxa"/>
          </w:tcPr>
          <w:p w14:paraId="37E24E4E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 wp14:anchorId="27164DB0" wp14:editId="0C0A3939">
                  <wp:simplePos x="0" y="0"/>
                  <wp:positionH relativeFrom="column">
                    <wp:posOffset>414020</wp:posOffset>
                  </wp:positionH>
                  <wp:positionV relativeFrom="paragraph">
                    <wp:posOffset>25400</wp:posOffset>
                  </wp:positionV>
                  <wp:extent cx="1212850" cy="1653540"/>
                  <wp:effectExtent l="0" t="0" r="6350" b="3810"/>
                  <wp:wrapTight wrapText="bothSides">
                    <wp:wrapPolygon edited="0">
                      <wp:start x="0" y="0"/>
                      <wp:lineTo x="0" y="21401"/>
                      <wp:lineTo x="21374" y="21401"/>
                      <wp:lineTo x="21374" y="0"/>
                      <wp:lineTo x="0" y="0"/>
                    </wp:wrapPolygon>
                  </wp:wrapTight>
                  <wp:docPr id="480" name="Image 480" descr="Une image contenant croquis, dessin, clipart, art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0" name="Image 480" descr="Une image contenant croquis, dessin, clipart, art&#10;&#10;Le contenu généré par l’IA peut être incorrect.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082" r="24403" b="10134"/>
                          <a:stretch/>
                        </pic:blipFill>
                        <pic:spPr bwMode="auto">
                          <a:xfrm>
                            <a:off x="0" y="0"/>
                            <a:ext cx="1212850" cy="16535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7FE2C92B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Posture d’encrage</w:t>
            </w:r>
          </w:p>
        </w:tc>
        <w:tc>
          <w:tcPr>
            <w:tcW w:w="1374" w:type="dxa"/>
          </w:tcPr>
          <w:p w14:paraId="3A4C77B9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C0C7C" w:rsidRPr="0074671D" w14:paraId="6C8D93CB" w14:textId="77777777" w:rsidTr="00E03C5F">
        <w:tc>
          <w:tcPr>
            <w:tcW w:w="2077" w:type="dxa"/>
          </w:tcPr>
          <w:p w14:paraId="0154761B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2. Relaxation</w:t>
            </w:r>
          </w:p>
        </w:tc>
        <w:tc>
          <w:tcPr>
            <w:tcW w:w="3476" w:type="dxa"/>
          </w:tcPr>
          <w:p w14:paraId="2043920C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6102FE97" wp14:editId="7F41ED2F">
                  <wp:simplePos x="0" y="0"/>
                  <wp:positionH relativeFrom="column">
                    <wp:posOffset>-60325</wp:posOffset>
                  </wp:positionH>
                  <wp:positionV relativeFrom="paragraph">
                    <wp:posOffset>87630</wp:posOffset>
                  </wp:positionV>
                  <wp:extent cx="2028825" cy="774700"/>
                  <wp:effectExtent l="0" t="0" r="3175" b="0"/>
                  <wp:wrapTight wrapText="bothSides">
                    <wp:wrapPolygon edited="0">
                      <wp:start x="0" y="0"/>
                      <wp:lineTo x="0" y="21246"/>
                      <wp:lineTo x="21499" y="21246"/>
                      <wp:lineTo x="21499" y="0"/>
                      <wp:lineTo x="0" y="0"/>
                    </wp:wrapPolygon>
                  </wp:wrapTight>
                  <wp:docPr id="481" name="Image 481" descr="Une image contenant dessin, croquis, dessin humoristique, art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1" name="Image 481" descr="Une image contenant dessin, croquis, dessin humoristique, art&#10;&#10;Le contenu généré par l’IA peut être incorrect.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823" r="16266" b="45157"/>
                          <a:stretch/>
                        </pic:blipFill>
                        <pic:spPr bwMode="auto">
                          <a:xfrm>
                            <a:off x="0" y="0"/>
                            <a:ext cx="2028825" cy="7747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5B469E97" w14:textId="77777777" w:rsidR="00FC0C7C" w:rsidRPr="0074671D" w:rsidRDefault="00FC0C7C" w:rsidP="00E03C5F">
            <w:pPr>
              <w:rPr>
                <w:iCs/>
                <w:sz w:val="20"/>
                <w:szCs w:val="20"/>
              </w:rPr>
            </w:pPr>
            <w:r w:rsidRPr="0074671D">
              <w:rPr>
                <w:iCs/>
                <w:sz w:val="20"/>
                <w:szCs w:val="20"/>
              </w:rPr>
              <w:t>La détente profonde calme l’esprit et apaise le système nerveux. Le corps peut se réajuster et se réorganiser et ainsi restaurer le rythme et l’équilibre intérieurs.</w:t>
            </w:r>
          </w:p>
        </w:tc>
        <w:tc>
          <w:tcPr>
            <w:tcW w:w="1374" w:type="dxa"/>
          </w:tcPr>
          <w:p w14:paraId="3F3EF018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</w:t>
            </w:r>
          </w:p>
        </w:tc>
      </w:tr>
      <w:tr w:rsidR="00FC0C7C" w:rsidRPr="0074671D" w14:paraId="2A8ED545" w14:textId="77777777" w:rsidTr="00E03C5F">
        <w:trPr>
          <w:trHeight w:val="1686"/>
        </w:trPr>
        <w:tc>
          <w:tcPr>
            <w:tcW w:w="2077" w:type="dxa"/>
          </w:tcPr>
          <w:p w14:paraId="0E6BD31A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3. Étoile </w:t>
            </w:r>
          </w:p>
          <w:p w14:paraId="598E45C4" w14:textId="77777777" w:rsidR="00FC0C7C" w:rsidRPr="0074671D" w:rsidRDefault="00FC0C7C" w:rsidP="00E03C5F">
            <w:pPr>
              <w:pStyle w:val="Paragraphedeliste"/>
              <w:ind w:left="0"/>
              <w:rPr>
                <w:b/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(</w:t>
            </w:r>
            <w:r w:rsidRPr="0074671D">
              <w:rPr>
                <w:bCs/>
                <w:sz w:val="20"/>
                <w:szCs w:val="20"/>
              </w:rPr>
              <w:t>Étirement de tout le corps)</w:t>
            </w:r>
          </w:p>
          <w:p w14:paraId="42174852" w14:textId="77777777" w:rsidR="00FC0C7C" w:rsidRPr="0074671D" w:rsidRDefault="00FC0C7C" w:rsidP="00E03C5F">
            <w:pPr>
              <w:rPr>
                <w:sz w:val="20"/>
                <w:szCs w:val="20"/>
              </w:rPr>
            </w:pPr>
          </w:p>
        </w:tc>
        <w:tc>
          <w:tcPr>
            <w:tcW w:w="3476" w:type="dxa"/>
          </w:tcPr>
          <w:p w14:paraId="123E3CA5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1312" behindDoc="0" locked="0" layoutInCell="1" allowOverlap="1" wp14:anchorId="2033E540" wp14:editId="01EE816D">
                  <wp:simplePos x="0" y="0"/>
                  <wp:positionH relativeFrom="column">
                    <wp:posOffset>39067</wp:posOffset>
                  </wp:positionH>
                  <wp:positionV relativeFrom="paragraph">
                    <wp:posOffset>150164</wp:posOffset>
                  </wp:positionV>
                  <wp:extent cx="2005330" cy="744855"/>
                  <wp:effectExtent l="0" t="0" r="1270" b="4445"/>
                  <wp:wrapTight wrapText="bothSides">
                    <wp:wrapPolygon edited="0">
                      <wp:start x="0" y="0"/>
                      <wp:lineTo x="0" y="21361"/>
                      <wp:lineTo x="21477" y="21361"/>
                      <wp:lineTo x="21477" y="0"/>
                      <wp:lineTo x="0" y="0"/>
                    </wp:wrapPolygon>
                  </wp:wrapTight>
                  <wp:docPr id="482" name="Image 482" descr="Macintosh HD:Users:fabiennegirard:Desktop:THÈSE:images yoga:dessins:nouveaux dessins:étoile de me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fabiennegirard:Desktop:THÈSE:images yoga:dessins:nouveaux dessins:étoile de mer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8408" r="8583" b="37612"/>
                          <a:stretch/>
                        </pic:blipFill>
                        <pic:spPr bwMode="auto">
                          <a:xfrm>
                            <a:off x="0" y="0"/>
                            <a:ext cx="2005330" cy="744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78A94B06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Éveille</w:t>
            </w:r>
            <w:proofErr w:type="spellEnd"/>
            <w:r w:rsidRPr="0074671D">
              <w:rPr>
                <w:sz w:val="20"/>
                <w:szCs w:val="20"/>
              </w:rPr>
              <w:t xml:space="preserve"> et </w:t>
            </w:r>
            <w:proofErr w:type="spellStart"/>
            <w:r w:rsidRPr="0074671D">
              <w:rPr>
                <w:sz w:val="20"/>
                <w:szCs w:val="20"/>
              </w:rPr>
              <w:t>étire</w:t>
            </w:r>
            <w:proofErr w:type="spellEnd"/>
            <w:r w:rsidRPr="0074671D">
              <w:rPr>
                <w:sz w:val="20"/>
                <w:szCs w:val="20"/>
              </w:rPr>
              <w:t xml:space="preserve"> tout le corps, </w:t>
            </w:r>
            <w:proofErr w:type="spellStart"/>
            <w:r w:rsidRPr="0074671D">
              <w:rPr>
                <w:sz w:val="20"/>
                <w:szCs w:val="20"/>
              </w:rPr>
              <w:t>étire</w:t>
            </w:r>
            <w:proofErr w:type="spellEnd"/>
            <w:r w:rsidRPr="0074671D">
              <w:rPr>
                <w:sz w:val="20"/>
                <w:szCs w:val="20"/>
              </w:rPr>
              <w:t xml:space="preserve"> la colonne </w:t>
            </w:r>
            <w:proofErr w:type="spellStart"/>
            <w:r w:rsidRPr="0074671D">
              <w:rPr>
                <w:sz w:val="20"/>
                <w:szCs w:val="20"/>
              </w:rPr>
              <w:t>vertébrale</w:t>
            </w:r>
            <w:proofErr w:type="spellEnd"/>
            <w:r w:rsidRPr="0074671D">
              <w:rPr>
                <w:sz w:val="20"/>
                <w:szCs w:val="20"/>
              </w:rPr>
              <w:t xml:space="preserve"> et y </w:t>
            </w:r>
            <w:proofErr w:type="spellStart"/>
            <w:r w:rsidRPr="0074671D">
              <w:rPr>
                <w:sz w:val="20"/>
                <w:szCs w:val="20"/>
              </w:rPr>
              <w:t>améliore</w:t>
            </w:r>
            <w:proofErr w:type="spellEnd"/>
            <w:r w:rsidRPr="0074671D">
              <w:rPr>
                <w:sz w:val="20"/>
                <w:szCs w:val="20"/>
              </w:rPr>
              <w:t xml:space="preserve"> la circulation du sang. </w:t>
            </w:r>
          </w:p>
        </w:tc>
        <w:tc>
          <w:tcPr>
            <w:tcW w:w="1374" w:type="dxa"/>
          </w:tcPr>
          <w:p w14:paraId="11B01128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</w:t>
            </w:r>
          </w:p>
        </w:tc>
      </w:tr>
      <w:tr w:rsidR="00FC0C7C" w:rsidRPr="0074671D" w14:paraId="26F6BEDE" w14:textId="77777777" w:rsidTr="00E03C5F">
        <w:tc>
          <w:tcPr>
            <w:tcW w:w="2077" w:type="dxa"/>
          </w:tcPr>
          <w:p w14:paraId="44987236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4. Flamant rose</w:t>
            </w:r>
          </w:p>
          <w:p w14:paraId="276259A9" w14:textId="77777777" w:rsidR="00FC0C7C" w:rsidRPr="0074671D" w:rsidRDefault="00FC0C7C" w:rsidP="00E03C5F">
            <w:pPr>
              <w:pStyle w:val="Paragraphedeliste"/>
              <w:ind w:left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(Élévation de la jambe tendue/cercles avec les jambes 3-5x)</w:t>
            </w:r>
          </w:p>
        </w:tc>
        <w:tc>
          <w:tcPr>
            <w:tcW w:w="3476" w:type="dxa"/>
          </w:tcPr>
          <w:p w14:paraId="03166C49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2336" behindDoc="0" locked="0" layoutInCell="1" allowOverlap="1" wp14:anchorId="35E7D66A" wp14:editId="1A19739C">
                  <wp:simplePos x="0" y="0"/>
                  <wp:positionH relativeFrom="column">
                    <wp:posOffset>96866</wp:posOffset>
                  </wp:positionH>
                  <wp:positionV relativeFrom="paragraph">
                    <wp:posOffset>114916</wp:posOffset>
                  </wp:positionV>
                  <wp:extent cx="1846580" cy="843280"/>
                  <wp:effectExtent l="0" t="0" r="1270" b="0"/>
                  <wp:wrapTight wrapText="bothSides">
                    <wp:wrapPolygon edited="0">
                      <wp:start x="0" y="0"/>
                      <wp:lineTo x="0" y="20982"/>
                      <wp:lineTo x="21392" y="20982"/>
                      <wp:lineTo x="21392" y="0"/>
                      <wp:lineTo x="0" y="0"/>
                    </wp:wrapPolygon>
                  </wp:wrapTight>
                  <wp:docPr id="483" name="Image 483" descr="Macintosh HD:Users:fabiennegirard:Desktop:THÈSE:images yoga:dessins:nouveaux dessins:flama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fabiennegirard:Desktop:THÈSE:images yoga:dessins:nouveaux dessins:flaman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765" r="20704" b="43973"/>
                          <a:stretch/>
                        </pic:blipFill>
                        <pic:spPr bwMode="auto">
                          <a:xfrm>
                            <a:off x="0" y="0"/>
                            <a:ext cx="1846580" cy="843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0E44CF5D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Libère</w:t>
            </w:r>
            <w:proofErr w:type="spellEnd"/>
            <w:r w:rsidRPr="0074671D">
              <w:rPr>
                <w:sz w:val="20"/>
                <w:szCs w:val="20"/>
              </w:rPr>
              <w:t xml:space="preserve"> la tension neuromusculaire, </w:t>
            </w:r>
            <w:proofErr w:type="spellStart"/>
            <w:r w:rsidRPr="0074671D">
              <w:rPr>
                <w:sz w:val="20"/>
                <w:szCs w:val="20"/>
              </w:rPr>
              <w:t>réchauffe</w:t>
            </w:r>
            <w:proofErr w:type="spellEnd"/>
            <w:r w:rsidRPr="0074671D">
              <w:rPr>
                <w:sz w:val="20"/>
                <w:szCs w:val="20"/>
              </w:rPr>
              <w:t xml:space="preserve"> le corps et tonifie les muscles du bas du corps.</w:t>
            </w:r>
          </w:p>
          <w:p w14:paraId="00D3E807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</w:tcPr>
          <w:p w14:paraId="5C78F25D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</w:t>
            </w:r>
          </w:p>
        </w:tc>
      </w:tr>
      <w:tr w:rsidR="00FC0C7C" w:rsidRPr="0074671D" w14:paraId="214326BA" w14:textId="77777777" w:rsidTr="00E03C5F">
        <w:tc>
          <w:tcPr>
            <w:tcW w:w="2077" w:type="dxa"/>
          </w:tcPr>
          <w:p w14:paraId="63050ADC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5. </w:t>
            </w:r>
            <w:ins w:id="0" w:author="Laurence Bordeleau" w:date="2025-03-25T13:30:00Z" w16du:dateUtc="2025-03-25T17:30:00Z">
              <w:r>
                <w:rPr>
                  <w:sz w:val="20"/>
                  <w:szCs w:val="20"/>
                </w:rPr>
                <w:t>Œ</w:t>
              </w:r>
            </w:ins>
            <w:r w:rsidRPr="0074671D">
              <w:rPr>
                <w:sz w:val="20"/>
                <w:szCs w:val="20"/>
              </w:rPr>
              <w:t>uf</w:t>
            </w:r>
          </w:p>
        </w:tc>
        <w:tc>
          <w:tcPr>
            <w:tcW w:w="3476" w:type="dxa"/>
          </w:tcPr>
          <w:p w14:paraId="537E8D50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3360" behindDoc="0" locked="0" layoutInCell="1" allowOverlap="1" wp14:anchorId="5D74DCA5" wp14:editId="67418FE3">
                  <wp:simplePos x="0" y="0"/>
                  <wp:positionH relativeFrom="column">
                    <wp:posOffset>162477</wp:posOffset>
                  </wp:positionH>
                  <wp:positionV relativeFrom="paragraph">
                    <wp:posOffset>165155</wp:posOffset>
                  </wp:positionV>
                  <wp:extent cx="1729105" cy="971550"/>
                  <wp:effectExtent l="0" t="0" r="0" b="6350"/>
                  <wp:wrapTight wrapText="bothSides">
                    <wp:wrapPolygon edited="0">
                      <wp:start x="0" y="0"/>
                      <wp:lineTo x="0" y="21459"/>
                      <wp:lineTo x="21418" y="21459"/>
                      <wp:lineTo x="21418" y="0"/>
                      <wp:lineTo x="0" y="0"/>
                    </wp:wrapPolygon>
                  </wp:wrapTight>
                  <wp:docPr id="484" name="Image 484" descr="Macintosh HD:Users:fabiennegirard:Desktop:THÈSE:images yoga:dessins:nouveaux dessins:l'oeu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fabiennegirard:Desktop:THÈSE:images yoga:dessins:nouveaux dessins:l'oeuf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78" t="18115" r="17125" b="43338"/>
                          <a:stretch/>
                        </pic:blipFill>
                        <pic:spPr bwMode="auto">
                          <a:xfrm>
                            <a:off x="0" y="0"/>
                            <a:ext cx="172910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3900056A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Libère</w:t>
            </w:r>
            <w:proofErr w:type="spellEnd"/>
            <w:r w:rsidRPr="0074671D">
              <w:rPr>
                <w:sz w:val="20"/>
                <w:szCs w:val="20"/>
              </w:rPr>
              <w:t xml:space="preserve"> la tension neuromusculaire, </w:t>
            </w:r>
            <w:proofErr w:type="spellStart"/>
            <w:r w:rsidRPr="0074671D">
              <w:rPr>
                <w:sz w:val="20"/>
                <w:szCs w:val="20"/>
              </w:rPr>
              <w:t>réchauffe</w:t>
            </w:r>
            <w:proofErr w:type="spellEnd"/>
            <w:r w:rsidRPr="0074671D">
              <w:rPr>
                <w:sz w:val="20"/>
                <w:szCs w:val="20"/>
              </w:rPr>
              <w:t xml:space="preserve"> le corps et tonifie les muscles du bas du corps. </w:t>
            </w:r>
            <w:proofErr w:type="spellStart"/>
            <w:r w:rsidRPr="0074671D">
              <w:rPr>
                <w:sz w:val="20"/>
                <w:szCs w:val="20"/>
              </w:rPr>
              <w:t>Amélioration</w:t>
            </w:r>
            <w:proofErr w:type="spellEnd"/>
            <w:r w:rsidRPr="0074671D">
              <w:rPr>
                <w:sz w:val="20"/>
                <w:szCs w:val="20"/>
              </w:rPr>
              <w:t xml:space="preserve"> et raffinement des voies </w:t>
            </w:r>
            <w:proofErr w:type="spellStart"/>
            <w:r w:rsidRPr="0074671D">
              <w:rPr>
                <w:sz w:val="20"/>
                <w:szCs w:val="20"/>
              </w:rPr>
              <w:t>sacro-crâniennes</w:t>
            </w:r>
            <w:proofErr w:type="spellEnd"/>
            <w:r w:rsidRPr="0074671D">
              <w:rPr>
                <w:sz w:val="20"/>
                <w:szCs w:val="20"/>
              </w:rPr>
              <w:t xml:space="preserve"> qui </w:t>
            </w:r>
            <w:proofErr w:type="spellStart"/>
            <w:r w:rsidRPr="0074671D">
              <w:rPr>
                <w:sz w:val="20"/>
                <w:szCs w:val="20"/>
              </w:rPr>
              <w:t>décongestionnent</w:t>
            </w:r>
            <w:proofErr w:type="spellEnd"/>
            <w:r w:rsidRPr="0074671D">
              <w:rPr>
                <w:sz w:val="20"/>
                <w:szCs w:val="20"/>
              </w:rPr>
              <w:t xml:space="preserve"> la base de la colonne et assouplis</w:t>
            </w:r>
            <w:r>
              <w:rPr>
                <w:sz w:val="20"/>
                <w:szCs w:val="20"/>
              </w:rPr>
              <w:t>sent</w:t>
            </w:r>
            <w:r w:rsidRPr="0074671D">
              <w:rPr>
                <w:sz w:val="20"/>
                <w:szCs w:val="20"/>
              </w:rPr>
              <w:t xml:space="preserve"> les articulations.</w:t>
            </w:r>
          </w:p>
        </w:tc>
        <w:tc>
          <w:tcPr>
            <w:tcW w:w="1374" w:type="dxa"/>
          </w:tcPr>
          <w:p w14:paraId="50DC74B2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</w:t>
            </w:r>
          </w:p>
          <w:p w14:paraId="3475AB8E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01E85CAC" w14:textId="77777777" w:rsidTr="00E03C5F">
        <w:tc>
          <w:tcPr>
            <w:tcW w:w="2077" w:type="dxa"/>
          </w:tcPr>
          <w:p w14:paraId="283173A1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lastRenderedPageBreak/>
              <w:t xml:space="preserve">6. </w:t>
            </w:r>
            <w:proofErr w:type="spellStart"/>
            <w:r w:rsidRPr="0074671D">
              <w:rPr>
                <w:sz w:val="20"/>
                <w:szCs w:val="20"/>
              </w:rPr>
              <w:t>Pretzel</w:t>
            </w:r>
            <w:proofErr w:type="spellEnd"/>
          </w:p>
          <w:p w14:paraId="0C2DBAF6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sz w:val="20"/>
                <w:szCs w:val="20"/>
              </w:rPr>
            </w:pPr>
            <w:r w:rsidRPr="0074671D">
              <w:rPr>
                <w:bCs/>
                <w:sz w:val="20"/>
                <w:szCs w:val="20"/>
              </w:rPr>
              <w:t xml:space="preserve">(Torsion côté droit : main droite tient genou gauche fléchi vers la droite, </w:t>
            </w:r>
          </w:p>
          <w:p w14:paraId="516A302E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sz w:val="20"/>
                <w:szCs w:val="20"/>
              </w:rPr>
            </w:pPr>
            <w:proofErr w:type="gramStart"/>
            <w:r w:rsidRPr="0074671D">
              <w:rPr>
                <w:bCs/>
                <w:sz w:val="20"/>
                <w:szCs w:val="20"/>
              </w:rPr>
              <w:t>bras</w:t>
            </w:r>
            <w:proofErr w:type="gramEnd"/>
            <w:r w:rsidRPr="0074671D">
              <w:rPr>
                <w:bCs/>
                <w:sz w:val="20"/>
                <w:szCs w:val="20"/>
              </w:rPr>
              <w:t xml:space="preserve"> gauche étendu au sol, tête vers la gauche </w:t>
            </w:r>
          </w:p>
          <w:p w14:paraId="71C7331E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sz w:val="20"/>
                <w:szCs w:val="20"/>
              </w:rPr>
            </w:pPr>
          </w:p>
          <w:p w14:paraId="02010102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sz w:val="20"/>
                <w:szCs w:val="20"/>
              </w:rPr>
            </w:pPr>
            <w:r w:rsidRPr="0074671D">
              <w:rPr>
                <w:bCs/>
                <w:sz w:val="20"/>
                <w:szCs w:val="20"/>
              </w:rPr>
              <w:t xml:space="preserve">Torsion côté gauche : main gauche tient genou droit fléchi vers la gauche, </w:t>
            </w:r>
          </w:p>
          <w:p w14:paraId="7B906DFC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sz w:val="20"/>
                <w:szCs w:val="20"/>
              </w:rPr>
            </w:pPr>
            <w:proofErr w:type="gramStart"/>
            <w:r w:rsidRPr="0074671D">
              <w:rPr>
                <w:bCs/>
                <w:sz w:val="20"/>
                <w:szCs w:val="20"/>
              </w:rPr>
              <w:t>bras</w:t>
            </w:r>
            <w:proofErr w:type="gramEnd"/>
            <w:r w:rsidRPr="0074671D">
              <w:rPr>
                <w:bCs/>
                <w:sz w:val="20"/>
                <w:szCs w:val="20"/>
              </w:rPr>
              <w:t xml:space="preserve"> droit étendu au sol, tête vers la droite</w:t>
            </w:r>
          </w:p>
          <w:p w14:paraId="6ED84898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sz w:val="20"/>
                <w:szCs w:val="20"/>
              </w:rPr>
            </w:pPr>
            <w:r w:rsidRPr="0074671D">
              <w:rPr>
                <w:bCs/>
                <w:sz w:val="20"/>
                <w:szCs w:val="20"/>
              </w:rPr>
              <w:t>+</w:t>
            </w:r>
          </w:p>
          <w:p w14:paraId="7A65DD49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sz w:val="20"/>
                <w:szCs w:val="20"/>
              </w:rPr>
            </w:pPr>
            <w:r w:rsidRPr="0074671D">
              <w:rPr>
                <w:bCs/>
                <w:sz w:val="20"/>
                <w:szCs w:val="20"/>
              </w:rPr>
              <w:t xml:space="preserve"> Roulement latéral 5x)</w:t>
            </w:r>
          </w:p>
        </w:tc>
        <w:tc>
          <w:tcPr>
            <w:tcW w:w="3476" w:type="dxa"/>
          </w:tcPr>
          <w:p w14:paraId="30E73347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4384" behindDoc="0" locked="0" layoutInCell="1" allowOverlap="1" wp14:anchorId="5939F186" wp14:editId="1F352E18">
                  <wp:simplePos x="0" y="0"/>
                  <wp:positionH relativeFrom="margin">
                    <wp:posOffset>554990</wp:posOffset>
                  </wp:positionH>
                  <wp:positionV relativeFrom="margin">
                    <wp:posOffset>34290</wp:posOffset>
                  </wp:positionV>
                  <wp:extent cx="1018540" cy="2051050"/>
                  <wp:effectExtent l="4445" t="0" r="1905" b="1905"/>
                  <wp:wrapTight wrapText="bothSides">
                    <wp:wrapPolygon edited="0">
                      <wp:start x="94" y="21647"/>
                      <wp:lineTo x="21371" y="21647"/>
                      <wp:lineTo x="21371" y="114"/>
                      <wp:lineTo x="94" y="114"/>
                      <wp:lineTo x="94" y="21647"/>
                    </wp:wrapPolygon>
                  </wp:wrapTight>
                  <wp:docPr id="485" name="Image 485" descr="Une image contenant dessin, croquis, clipart, illustra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5" name="Image 485" descr="Une image contenant dessin, croquis, clipart, illustration&#10;&#10;Le contenu généré par l’IA peut être incorrect.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31" r="24301" b="11933"/>
                          <a:stretch/>
                        </pic:blipFill>
                        <pic:spPr bwMode="auto">
                          <a:xfrm rot="5400000">
                            <a:off x="0" y="0"/>
                            <a:ext cx="1018540" cy="2051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30A70B14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Décongestionne</w:t>
            </w:r>
            <w:proofErr w:type="spellEnd"/>
            <w:r w:rsidRPr="0074671D">
              <w:rPr>
                <w:sz w:val="20"/>
                <w:szCs w:val="20"/>
              </w:rPr>
              <w:t xml:space="preserve"> la colonne </w:t>
            </w:r>
            <w:proofErr w:type="spellStart"/>
            <w:r w:rsidRPr="0074671D">
              <w:rPr>
                <w:sz w:val="20"/>
                <w:szCs w:val="20"/>
              </w:rPr>
              <w:t>vertébrale</w:t>
            </w:r>
            <w:proofErr w:type="spellEnd"/>
            <w:r w:rsidRPr="0074671D">
              <w:rPr>
                <w:sz w:val="20"/>
                <w:szCs w:val="20"/>
              </w:rPr>
              <w:t xml:space="preserve">, </w:t>
            </w:r>
            <w:proofErr w:type="spellStart"/>
            <w:r w:rsidRPr="0074671D">
              <w:rPr>
                <w:sz w:val="20"/>
                <w:szCs w:val="20"/>
              </w:rPr>
              <w:t>libère</w:t>
            </w:r>
            <w:proofErr w:type="spellEnd"/>
            <w:r w:rsidRPr="0074671D">
              <w:rPr>
                <w:sz w:val="20"/>
                <w:szCs w:val="20"/>
              </w:rPr>
              <w:t xml:space="preserve"> la pression au bas du dos, assoupli</w:t>
            </w:r>
            <w:r>
              <w:rPr>
                <w:sz w:val="20"/>
                <w:szCs w:val="20"/>
              </w:rPr>
              <w:t>t</w:t>
            </w:r>
            <w:r w:rsidRPr="0074671D">
              <w:rPr>
                <w:sz w:val="20"/>
                <w:szCs w:val="20"/>
              </w:rPr>
              <w:t xml:space="preserve"> les hanches.</w:t>
            </w:r>
          </w:p>
        </w:tc>
        <w:tc>
          <w:tcPr>
            <w:tcW w:w="1374" w:type="dxa"/>
          </w:tcPr>
          <w:p w14:paraId="1360C168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5108BF3E" w14:textId="77777777" w:rsidTr="00E03C5F">
        <w:tc>
          <w:tcPr>
            <w:tcW w:w="2077" w:type="dxa"/>
          </w:tcPr>
          <w:p w14:paraId="4A37D434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7. Berceau</w:t>
            </w:r>
          </w:p>
        </w:tc>
        <w:tc>
          <w:tcPr>
            <w:tcW w:w="3476" w:type="dxa"/>
          </w:tcPr>
          <w:p w14:paraId="5AD49EB1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5408" behindDoc="0" locked="0" layoutInCell="1" allowOverlap="1" wp14:anchorId="7D385619" wp14:editId="754BF94F">
                  <wp:simplePos x="0" y="0"/>
                  <wp:positionH relativeFrom="column">
                    <wp:posOffset>467995</wp:posOffset>
                  </wp:positionH>
                  <wp:positionV relativeFrom="paragraph">
                    <wp:posOffset>-474980</wp:posOffset>
                  </wp:positionV>
                  <wp:extent cx="749300" cy="1804035"/>
                  <wp:effectExtent l="6032" t="0" r="6033" b="6032"/>
                  <wp:wrapTight wrapText="bothSides">
                    <wp:wrapPolygon edited="0">
                      <wp:start x="174" y="21672"/>
                      <wp:lineTo x="21408" y="21672"/>
                      <wp:lineTo x="21408" y="80"/>
                      <wp:lineTo x="174" y="80"/>
                      <wp:lineTo x="174" y="21672"/>
                    </wp:wrapPolygon>
                  </wp:wrapTight>
                  <wp:docPr id="486" name="Image 486" descr="Macintosh HD:Users:fabiennegirard:Desktop:THÈSE:images yoga:dessins:nouveaux dessins:bercea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4" descr="Macintosh HD:Users:fabiennegirard:Desktop:THÈSE:images yoga:dessins:nouveaux dessins:berceau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759" r="35109" b="25153"/>
                          <a:stretch/>
                        </pic:blipFill>
                        <pic:spPr bwMode="auto">
                          <a:xfrm rot="5400000" flipH="1">
                            <a:off x="0" y="0"/>
                            <a:ext cx="749300" cy="1804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29D8C7F1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Améliore</w:t>
            </w:r>
            <w:proofErr w:type="spellEnd"/>
            <w:r w:rsidRPr="0074671D">
              <w:rPr>
                <w:sz w:val="20"/>
                <w:szCs w:val="20"/>
              </w:rPr>
              <w:t xml:space="preserve"> la circulation, </w:t>
            </w:r>
            <w:proofErr w:type="spellStart"/>
            <w:r w:rsidRPr="0074671D">
              <w:rPr>
                <w:sz w:val="20"/>
                <w:szCs w:val="20"/>
              </w:rPr>
              <w:t>libère</w:t>
            </w:r>
            <w:proofErr w:type="spellEnd"/>
            <w:r w:rsidRPr="0074671D">
              <w:rPr>
                <w:sz w:val="20"/>
                <w:szCs w:val="20"/>
              </w:rPr>
              <w:t xml:space="preserve"> les tensions </w:t>
            </w:r>
            <w:proofErr w:type="spellStart"/>
            <w:r w:rsidRPr="0074671D">
              <w:rPr>
                <w:sz w:val="20"/>
                <w:szCs w:val="20"/>
              </w:rPr>
              <w:t>ignorées</w:t>
            </w:r>
            <w:proofErr w:type="spellEnd"/>
            <w:r w:rsidRPr="0074671D">
              <w:rPr>
                <w:sz w:val="20"/>
                <w:szCs w:val="20"/>
              </w:rPr>
              <w:t xml:space="preserve"> dans le dos.</w:t>
            </w:r>
          </w:p>
          <w:p w14:paraId="7C7B21A5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</w:tcPr>
          <w:p w14:paraId="1AC6A085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4CD85FD1" w14:textId="77777777" w:rsidTr="00E03C5F">
        <w:tc>
          <w:tcPr>
            <w:tcW w:w="2077" w:type="dxa"/>
          </w:tcPr>
          <w:p w14:paraId="579D9ED0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8. Chandelle (pieds sur une chaise)</w:t>
            </w:r>
          </w:p>
        </w:tc>
        <w:tc>
          <w:tcPr>
            <w:tcW w:w="3476" w:type="dxa"/>
          </w:tcPr>
          <w:p w14:paraId="54E283FA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  <w:p w14:paraId="10EDF5AD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inline distT="0" distB="0" distL="0" distR="0" wp14:anchorId="7EA85231" wp14:editId="084F0104">
                  <wp:extent cx="1686254" cy="878280"/>
                  <wp:effectExtent l="0" t="0" r="3175" b="0"/>
                  <wp:docPr id="31" name="Image 31" descr="Une image contenant dessin, croquis, clipart, Graphique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mage 31" descr="Une image contenant dessin, croquis, clipart, Graphique&#10;&#10;Le contenu généré par l’IA peut être incorrect.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337" cy="9080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9" w:type="dxa"/>
          </w:tcPr>
          <w:p w14:paraId="13F697E3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Augmente la circulation dans le haut du corps. Augmente la souplesse des hanches, </w:t>
            </w:r>
            <w:proofErr w:type="spellStart"/>
            <w:r w:rsidRPr="0074671D">
              <w:rPr>
                <w:sz w:val="20"/>
                <w:szCs w:val="20"/>
              </w:rPr>
              <w:t>libère</w:t>
            </w:r>
            <w:proofErr w:type="spellEnd"/>
            <w:r w:rsidRPr="0074671D">
              <w:rPr>
                <w:sz w:val="20"/>
                <w:szCs w:val="20"/>
              </w:rPr>
              <w:t xml:space="preserve"> la pression du dos.</w:t>
            </w:r>
          </w:p>
        </w:tc>
        <w:tc>
          <w:tcPr>
            <w:tcW w:w="1374" w:type="dxa"/>
          </w:tcPr>
          <w:p w14:paraId="762D8F1E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Mince couverture sous la tête si nécessaire</w:t>
            </w:r>
          </w:p>
        </w:tc>
      </w:tr>
      <w:tr w:rsidR="00FC0C7C" w:rsidRPr="0074671D" w14:paraId="48C24F0F" w14:textId="77777777" w:rsidTr="00E03C5F">
        <w:tc>
          <w:tcPr>
            <w:tcW w:w="2077" w:type="dxa"/>
          </w:tcPr>
          <w:p w14:paraId="23E0C0C0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9. Pont</w:t>
            </w:r>
          </w:p>
          <w:p w14:paraId="004F47D7" w14:textId="77777777" w:rsidR="00FC0C7C" w:rsidRPr="0074671D" w:rsidRDefault="00FC0C7C" w:rsidP="00E03C5F">
            <w:pPr>
              <w:rPr>
                <w:sz w:val="20"/>
                <w:szCs w:val="20"/>
              </w:rPr>
            </w:pPr>
          </w:p>
          <w:p w14:paraId="7C83BE85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+ retour à l’œuf en contre posture</w:t>
            </w:r>
          </w:p>
        </w:tc>
        <w:tc>
          <w:tcPr>
            <w:tcW w:w="3476" w:type="dxa"/>
          </w:tcPr>
          <w:p w14:paraId="6530F617" w14:textId="77777777" w:rsidR="00FC0C7C" w:rsidRPr="0074671D" w:rsidRDefault="00FC0C7C" w:rsidP="00E03C5F">
            <w:pPr>
              <w:rPr>
                <w:b/>
                <w:bCs/>
                <w:noProof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8720" behindDoc="0" locked="0" layoutInCell="1" allowOverlap="1" wp14:anchorId="5B784F01" wp14:editId="317BC9E8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104775</wp:posOffset>
                  </wp:positionV>
                  <wp:extent cx="1746885" cy="751205"/>
                  <wp:effectExtent l="0" t="0" r="5715" b="0"/>
                  <wp:wrapTight wrapText="bothSides">
                    <wp:wrapPolygon edited="0">
                      <wp:start x="0" y="0"/>
                      <wp:lineTo x="0" y="20815"/>
                      <wp:lineTo x="21435" y="20815"/>
                      <wp:lineTo x="21435" y="0"/>
                      <wp:lineTo x="0" y="0"/>
                    </wp:wrapPolygon>
                  </wp:wrapTight>
                  <wp:docPr id="503" name="Image 503" descr="Macintosh HD:Users:fabiennegirard:Desktop:THÈSE:images yoga:dessins:nouveaux dessins:pon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fabiennegirard:Desktop:THÈSE:images yoga:dessins:nouveaux dessins:pon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38" t="43294" r="12167" b="22904"/>
                          <a:stretch/>
                        </pic:blipFill>
                        <pic:spPr bwMode="auto">
                          <a:xfrm>
                            <a:off x="0" y="0"/>
                            <a:ext cx="1746885" cy="751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9744" behindDoc="0" locked="0" layoutInCell="1" allowOverlap="1" wp14:anchorId="74FD9C60" wp14:editId="5E81E420">
                  <wp:simplePos x="0" y="0"/>
                  <wp:positionH relativeFrom="column">
                    <wp:posOffset>214360</wp:posOffset>
                  </wp:positionH>
                  <wp:positionV relativeFrom="paragraph">
                    <wp:posOffset>1236533</wp:posOffset>
                  </wp:positionV>
                  <wp:extent cx="1584325" cy="890905"/>
                  <wp:effectExtent l="0" t="0" r="0" b="4445"/>
                  <wp:wrapTight wrapText="bothSides">
                    <wp:wrapPolygon edited="0">
                      <wp:start x="0" y="0"/>
                      <wp:lineTo x="0" y="21246"/>
                      <wp:lineTo x="21297" y="21246"/>
                      <wp:lineTo x="21297" y="0"/>
                      <wp:lineTo x="0" y="0"/>
                    </wp:wrapPolygon>
                  </wp:wrapTight>
                  <wp:docPr id="502" name="Image 502" descr="Macintosh HD:Users:fabiennegirard:Desktop:THÈSE:images yoga:dessins:nouveaux dessins:l'oeu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fabiennegirard:Desktop:THÈSE:images yoga:dessins:nouveaux dessins:l'oeuf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378" t="18115" r="17125" b="43338"/>
                          <a:stretch/>
                        </pic:blipFill>
                        <pic:spPr bwMode="auto">
                          <a:xfrm>
                            <a:off x="0" y="0"/>
                            <a:ext cx="1584325" cy="890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225DCFA9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Pont : Accroit la flexibilité́ de la colonne vertébrale. Ouvre le thorax. Optimise le fonctionnement de la glande thyroïde. </w:t>
            </w:r>
          </w:p>
          <w:p w14:paraId="03F4512D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</w:p>
          <w:p w14:paraId="4EDAE976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Œuf : Libère la tension neuromusculaire, réchauffe le corps et tonifie les muscles du bas du corps. Amélioration et raffinement des voies </w:t>
            </w:r>
            <w:proofErr w:type="spellStart"/>
            <w:r w:rsidRPr="0074671D">
              <w:rPr>
                <w:sz w:val="20"/>
                <w:szCs w:val="20"/>
              </w:rPr>
              <w:t>sacro-crâniennes</w:t>
            </w:r>
            <w:proofErr w:type="spellEnd"/>
            <w:r w:rsidRPr="0074671D">
              <w:rPr>
                <w:sz w:val="20"/>
                <w:szCs w:val="20"/>
              </w:rPr>
              <w:t xml:space="preserve"> qui décongestionnent la base de la colonne et assouplies les articulations.</w:t>
            </w:r>
          </w:p>
        </w:tc>
        <w:tc>
          <w:tcPr>
            <w:tcW w:w="1374" w:type="dxa"/>
          </w:tcPr>
          <w:p w14:paraId="3F3B43F6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Pont :</w:t>
            </w:r>
          </w:p>
          <w:p w14:paraId="5FAB0404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nécessaire, moins relever les genoux au besoin</w:t>
            </w:r>
          </w:p>
          <w:p w14:paraId="3EC5EA84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  <w:p w14:paraId="49C2945B" w14:textId="77777777" w:rsidR="00FC0C7C" w:rsidRPr="0074671D" w:rsidRDefault="00FC0C7C" w:rsidP="00E03C5F">
            <w:pPr>
              <w:pStyle w:val="Paragraphedeliste"/>
              <w:ind w:left="0"/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Œuf : Coussin sous la tête si nécessaire</w:t>
            </w:r>
          </w:p>
        </w:tc>
      </w:tr>
      <w:tr w:rsidR="00FC0C7C" w:rsidRPr="0074671D" w14:paraId="777924BD" w14:textId="77777777" w:rsidTr="00E03C5F">
        <w:tc>
          <w:tcPr>
            <w:tcW w:w="2077" w:type="dxa"/>
          </w:tcPr>
          <w:p w14:paraId="615FD0C8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10. Bateau</w:t>
            </w:r>
          </w:p>
          <w:p w14:paraId="33D97CCC" w14:textId="77777777" w:rsidR="00FC0C7C" w:rsidRPr="0074671D" w:rsidRDefault="00FC0C7C" w:rsidP="00E03C5F">
            <w:pPr>
              <w:pStyle w:val="Corpsdetexte"/>
              <w:rPr>
                <w:rFonts w:cs="Times New Roman"/>
                <w:szCs w:val="20"/>
              </w:rPr>
            </w:pPr>
            <w:r w:rsidRPr="0074671D">
              <w:rPr>
                <w:rFonts w:cs="Times New Roman"/>
                <w:szCs w:val="20"/>
              </w:rPr>
              <w:t>(Équilibre sur les fesses + élévation des jambes)</w:t>
            </w:r>
          </w:p>
        </w:tc>
        <w:tc>
          <w:tcPr>
            <w:tcW w:w="3476" w:type="dxa"/>
          </w:tcPr>
          <w:p w14:paraId="3995666A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i/>
                <w:noProof/>
                <w:sz w:val="20"/>
                <w:szCs w:val="20"/>
              </w:rPr>
              <w:drawing>
                <wp:anchor distT="0" distB="0" distL="114300" distR="114300" simplePos="0" relativeHeight="251672576" behindDoc="0" locked="0" layoutInCell="1" allowOverlap="1" wp14:anchorId="7CC7490D" wp14:editId="2F0B45CF">
                  <wp:simplePos x="0" y="0"/>
                  <wp:positionH relativeFrom="column">
                    <wp:posOffset>480695</wp:posOffset>
                  </wp:positionH>
                  <wp:positionV relativeFrom="paragraph">
                    <wp:posOffset>0</wp:posOffset>
                  </wp:positionV>
                  <wp:extent cx="1057275" cy="981075"/>
                  <wp:effectExtent l="0" t="0" r="9525" b="9525"/>
                  <wp:wrapTight wrapText="bothSides">
                    <wp:wrapPolygon edited="0">
                      <wp:start x="0" y="0"/>
                      <wp:lineTo x="0" y="21390"/>
                      <wp:lineTo x="21405" y="21390"/>
                      <wp:lineTo x="21405" y="0"/>
                      <wp:lineTo x="0" y="0"/>
                    </wp:wrapPolygon>
                  </wp:wrapTight>
                  <wp:docPr id="489" name="Image 489" descr="Macintosh HD:Users:fabiennegirard:Desktop:THÈSE:images yoga:dessins:nouveaux dessins:bateau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fabiennegirard:Desktop:THÈSE:images yoga:dessins:nouveaux dessins:bateau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755" t="14406" r="20712" b="29670"/>
                          <a:stretch/>
                        </pic:blipFill>
                        <pic:spPr bwMode="auto">
                          <a:xfrm flipH="1">
                            <a:off x="0" y="0"/>
                            <a:ext cx="10572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3386D536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Fortifie l’abdomen et les vertèbres lombaires. </w:t>
            </w:r>
          </w:p>
          <w:p w14:paraId="56AE5740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</w:tcPr>
          <w:p w14:paraId="79561BE5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754DD88B" w14:textId="77777777" w:rsidTr="00E03C5F">
        <w:tc>
          <w:tcPr>
            <w:tcW w:w="2077" w:type="dxa"/>
          </w:tcPr>
          <w:p w14:paraId="7D834CEF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lastRenderedPageBreak/>
              <w:t>11. Pince</w:t>
            </w:r>
          </w:p>
        </w:tc>
        <w:tc>
          <w:tcPr>
            <w:tcW w:w="3476" w:type="dxa"/>
          </w:tcPr>
          <w:p w14:paraId="312B6AC8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81792" behindDoc="0" locked="0" layoutInCell="1" allowOverlap="1" wp14:anchorId="36DC3CF3" wp14:editId="3A1AF6DE">
                  <wp:simplePos x="0" y="0"/>
                  <wp:positionH relativeFrom="column">
                    <wp:posOffset>381635</wp:posOffset>
                  </wp:positionH>
                  <wp:positionV relativeFrom="paragraph">
                    <wp:posOffset>137160</wp:posOffset>
                  </wp:positionV>
                  <wp:extent cx="1355725" cy="891540"/>
                  <wp:effectExtent l="0" t="0" r="3175" b="0"/>
                  <wp:wrapTight wrapText="bothSides">
                    <wp:wrapPolygon edited="0">
                      <wp:start x="0" y="0"/>
                      <wp:lineTo x="0" y="21231"/>
                      <wp:lineTo x="21448" y="21231"/>
                      <wp:lineTo x="21448" y="0"/>
                      <wp:lineTo x="0" y="0"/>
                    </wp:wrapPolygon>
                  </wp:wrapTight>
                  <wp:docPr id="490" name="Image 490" descr="Macintosh HD:Users:fabiennegirard:Desktop:THÈSE:images yoga:dessins:nouveaux dessins:pinc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fabiennegirard:Desktop:THÈSE:images yoga:dessins:nouveaux dessins:pinc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79" t="11605" r="15281" b="41928"/>
                          <a:stretch/>
                        </pic:blipFill>
                        <pic:spPr bwMode="auto">
                          <a:xfrm flipH="1">
                            <a:off x="0" y="0"/>
                            <a:ext cx="1355725" cy="89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69AC3B2B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Réduit</w:t>
            </w:r>
            <w:proofErr w:type="spellEnd"/>
            <w:r w:rsidRPr="0074671D">
              <w:rPr>
                <w:sz w:val="20"/>
                <w:szCs w:val="20"/>
              </w:rPr>
              <w:t xml:space="preserve"> les tensions dans l’</w:t>
            </w:r>
            <w:proofErr w:type="spellStart"/>
            <w:r w:rsidRPr="0074671D">
              <w:rPr>
                <w:sz w:val="20"/>
                <w:szCs w:val="20"/>
              </w:rPr>
              <w:t>arrière</w:t>
            </w:r>
            <w:proofErr w:type="spellEnd"/>
            <w:r w:rsidRPr="0074671D">
              <w:rPr>
                <w:sz w:val="20"/>
                <w:szCs w:val="20"/>
              </w:rPr>
              <w:t xml:space="preserve"> des jambes. </w:t>
            </w:r>
            <w:proofErr w:type="spellStart"/>
            <w:r w:rsidRPr="0074671D">
              <w:rPr>
                <w:sz w:val="20"/>
                <w:szCs w:val="20"/>
              </w:rPr>
              <w:t>Améliore</w:t>
            </w:r>
            <w:proofErr w:type="spellEnd"/>
            <w:r w:rsidRPr="0074671D">
              <w:rPr>
                <w:sz w:val="20"/>
                <w:szCs w:val="20"/>
              </w:rPr>
              <w:t xml:space="preserve"> l’</w:t>
            </w:r>
            <w:proofErr w:type="spellStart"/>
            <w:r w:rsidRPr="0074671D">
              <w:rPr>
                <w:sz w:val="20"/>
                <w:szCs w:val="20"/>
              </w:rPr>
              <w:t>oxygénation</w:t>
            </w:r>
            <w:proofErr w:type="spellEnd"/>
            <w:r w:rsidRPr="0074671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374" w:type="dxa"/>
          </w:tcPr>
          <w:p w14:paraId="0F66C986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358C9D39" w14:textId="77777777" w:rsidTr="00E03C5F">
        <w:tc>
          <w:tcPr>
            <w:tcW w:w="2077" w:type="dxa"/>
          </w:tcPr>
          <w:p w14:paraId="4679358C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12.Papillon</w:t>
            </w:r>
          </w:p>
        </w:tc>
        <w:tc>
          <w:tcPr>
            <w:tcW w:w="3476" w:type="dxa"/>
          </w:tcPr>
          <w:p w14:paraId="330808D0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1552" behindDoc="0" locked="0" layoutInCell="1" allowOverlap="1" wp14:anchorId="377D6C27" wp14:editId="61AAF546">
                  <wp:simplePos x="0" y="0"/>
                  <wp:positionH relativeFrom="column">
                    <wp:posOffset>770255</wp:posOffset>
                  </wp:positionH>
                  <wp:positionV relativeFrom="paragraph">
                    <wp:posOffset>20320</wp:posOffset>
                  </wp:positionV>
                  <wp:extent cx="694690" cy="1026160"/>
                  <wp:effectExtent l="0" t="0" r="3810" b="2540"/>
                  <wp:wrapTight wrapText="bothSides">
                    <wp:wrapPolygon edited="0">
                      <wp:start x="0" y="0"/>
                      <wp:lineTo x="0" y="21386"/>
                      <wp:lineTo x="21324" y="21386"/>
                      <wp:lineTo x="21324" y="0"/>
                      <wp:lineTo x="0" y="0"/>
                    </wp:wrapPolygon>
                  </wp:wrapTight>
                  <wp:docPr id="491" name="Image 491" descr="Macintosh HD:Users:fabiennegirard:Desktop:THÈSE:images yoga:dessins:nouveaux dessins:papill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10" descr="Macintosh HD:Users:fabiennegirard:Desktop:THÈSE:images yoga:dessins:nouveaux dessins:papillon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514" t="16522" r="34487" b="27361"/>
                          <a:stretch/>
                        </pic:blipFill>
                        <pic:spPr bwMode="auto">
                          <a:xfrm>
                            <a:off x="0" y="0"/>
                            <a:ext cx="694690" cy="1026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5646DBF1" w14:textId="77777777" w:rsidR="00FC0C7C" w:rsidRPr="0074671D" w:rsidRDefault="00FC0C7C" w:rsidP="00E03C5F">
            <w:pPr>
              <w:pStyle w:val="NormalWeb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Tonifie le plancher pelvien, assouplit les hanches, le bassin, l’</w:t>
            </w:r>
            <w:proofErr w:type="spellStart"/>
            <w:r w:rsidRPr="0074671D">
              <w:rPr>
                <w:sz w:val="20"/>
                <w:szCs w:val="20"/>
              </w:rPr>
              <w:t>intérieur</w:t>
            </w:r>
            <w:proofErr w:type="spellEnd"/>
            <w:r w:rsidRPr="0074671D">
              <w:rPr>
                <w:sz w:val="20"/>
                <w:szCs w:val="20"/>
              </w:rPr>
              <w:t xml:space="preserve"> des cuisses, le bas du dos et les genoux. </w:t>
            </w:r>
          </w:p>
        </w:tc>
        <w:tc>
          <w:tcPr>
            <w:tcW w:w="1374" w:type="dxa"/>
          </w:tcPr>
          <w:p w14:paraId="77709838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6223CFB7" w14:textId="77777777" w:rsidTr="00E03C5F">
        <w:trPr>
          <w:trHeight w:val="2512"/>
        </w:trPr>
        <w:tc>
          <w:tcPr>
            <w:tcW w:w="2077" w:type="dxa"/>
          </w:tcPr>
          <w:p w14:paraId="6E78575D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13. Héros</w:t>
            </w:r>
          </w:p>
          <w:p w14:paraId="19BC8BD0" w14:textId="77777777" w:rsidR="00FC0C7C" w:rsidRPr="0074671D" w:rsidRDefault="00FC0C7C" w:rsidP="00E03C5F">
            <w:pPr>
              <w:rPr>
                <w:sz w:val="20"/>
                <w:szCs w:val="20"/>
              </w:rPr>
            </w:pPr>
          </w:p>
          <w:p w14:paraId="714C7C4E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 + respiration </w:t>
            </w:r>
            <w:proofErr w:type="spellStart"/>
            <w:r>
              <w:rPr>
                <w:sz w:val="20"/>
                <w:szCs w:val="20"/>
              </w:rPr>
              <w:t>u</w:t>
            </w:r>
            <w:r w:rsidRPr="0074671D">
              <w:rPr>
                <w:sz w:val="20"/>
                <w:szCs w:val="20"/>
              </w:rPr>
              <w:t>jjayi</w:t>
            </w:r>
            <w:proofErr w:type="spellEnd"/>
          </w:p>
        </w:tc>
        <w:tc>
          <w:tcPr>
            <w:tcW w:w="3476" w:type="dxa"/>
          </w:tcPr>
          <w:p w14:paraId="1E49C30F" w14:textId="77777777" w:rsidR="00FC0C7C" w:rsidRPr="0074671D" w:rsidRDefault="00FC0C7C" w:rsidP="00E03C5F">
            <w:pPr>
              <w:tabs>
                <w:tab w:val="left" w:pos="1006"/>
              </w:tabs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0528" behindDoc="0" locked="0" layoutInCell="1" allowOverlap="1" wp14:anchorId="769067DA" wp14:editId="1CED05D7">
                  <wp:simplePos x="0" y="0"/>
                  <wp:positionH relativeFrom="column">
                    <wp:posOffset>389695</wp:posOffset>
                  </wp:positionH>
                  <wp:positionV relativeFrom="paragraph">
                    <wp:posOffset>128943</wp:posOffset>
                  </wp:positionV>
                  <wp:extent cx="1057910" cy="1321435"/>
                  <wp:effectExtent l="0" t="0" r="8890" b="0"/>
                  <wp:wrapTight wrapText="bothSides">
                    <wp:wrapPolygon edited="0">
                      <wp:start x="0" y="0"/>
                      <wp:lineTo x="0" y="21174"/>
                      <wp:lineTo x="21393" y="21174"/>
                      <wp:lineTo x="21393" y="0"/>
                      <wp:lineTo x="0" y="0"/>
                    </wp:wrapPolygon>
                  </wp:wrapTight>
                  <wp:docPr id="492" name="Image 492" descr="Macintosh HD:Users:fabiennegirard:Desktop:THÈSE:images yoga:dessins:nouveaux dessins:her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acintosh HD:Users:fabiennegirard:Desktop:THÈSE:images yoga:dessins:nouveaux dessins:hero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836" t="15555" r="24524" b="24993"/>
                          <a:stretch/>
                        </pic:blipFill>
                        <pic:spPr bwMode="auto">
                          <a:xfrm>
                            <a:off x="0" y="0"/>
                            <a:ext cx="1057910" cy="1321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0ECCE0B5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Assouplit les genoux et les chevilles. </w:t>
            </w:r>
            <w:proofErr w:type="spellStart"/>
            <w:r w:rsidRPr="0074671D">
              <w:rPr>
                <w:sz w:val="20"/>
                <w:szCs w:val="20"/>
              </w:rPr>
              <w:t>Étire</w:t>
            </w:r>
            <w:proofErr w:type="spellEnd"/>
            <w:r w:rsidRPr="0074671D">
              <w:rPr>
                <w:sz w:val="20"/>
                <w:szCs w:val="20"/>
              </w:rPr>
              <w:t xml:space="preserve"> la colonne </w:t>
            </w:r>
            <w:proofErr w:type="spellStart"/>
            <w:r w:rsidRPr="0074671D">
              <w:rPr>
                <w:sz w:val="20"/>
                <w:szCs w:val="20"/>
              </w:rPr>
              <w:t>vertébrale</w:t>
            </w:r>
            <w:proofErr w:type="spellEnd"/>
            <w:r w:rsidRPr="0074671D">
              <w:rPr>
                <w:sz w:val="20"/>
                <w:szCs w:val="20"/>
              </w:rPr>
              <w:t xml:space="preserve"> et permet d’ouvrir la cage thoracique pour </w:t>
            </w:r>
            <w:proofErr w:type="spellStart"/>
            <w:r w:rsidRPr="0074671D">
              <w:rPr>
                <w:sz w:val="20"/>
                <w:szCs w:val="20"/>
              </w:rPr>
              <w:t>dégager</w:t>
            </w:r>
            <w:proofErr w:type="spellEnd"/>
            <w:r w:rsidRPr="0074671D">
              <w:rPr>
                <w:sz w:val="20"/>
                <w:szCs w:val="20"/>
              </w:rPr>
              <w:t xml:space="preserve"> le diaphragme. Soulage la fatigue, aide à la digestion et favorise le calme </w:t>
            </w:r>
            <w:proofErr w:type="spellStart"/>
            <w:r w:rsidRPr="0074671D">
              <w:rPr>
                <w:sz w:val="20"/>
                <w:szCs w:val="20"/>
              </w:rPr>
              <w:t>intérieur</w:t>
            </w:r>
            <w:proofErr w:type="spellEnd"/>
            <w:r w:rsidRPr="0074671D">
              <w:rPr>
                <w:sz w:val="20"/>
                <w:szCs w:val="20"/>
              </w:rPr>
              <w:t>.</w:t>
            </w:r>
          </w:p>
        </w:tc>
        <w:tc>
          <w:tcPr>
            <w:tcW w:w="1374" w:type="dxa"/>
          </w:tcPr>
          <w:p w14:paraId="64D53374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512A3978" w14:textId="77777777" w:rsidTr="00E03C5F">
        <w:tc>
          <w:tcPr>
            <w:tcW w:w="2077" w:type="dxa"/>
          </w:tcPr>
          <w:p w14:paraId="12E492E0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14. Chien tête baissée</w:t>
            </w:r>
          </w:p>
        </w:tc>
        <w:tc>
          <w:tcPr>
            <w:tcW w:w="3476" w:type="dxa"/>
          </w:tcPr>
          <w:p w14:paraId="65E3445C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9504" behindDoc="0" locked="0" layoutInCell="1" allowOverlap="1" wp14:anchorId="4C05D575" wp14:editId="59E69925">
                  <wp:simplePos x="0" y="0"/>
                  <wp:positionH relativeFrom="column">
                    <wp:posOffset>24765</wp:posOffset>
                  </wp:positionH>
                  <wp:positionV relativeFrom="paragraph">
                    <wp:posOffset>528320</wp:posOffset>
                  </wp:positionV>
                  <wp:extent cx="1628775" cy="1002665"/>
                  <wp:effectExtent l="0" t="0" r="9525" b="6985"/>
                  <wp:wrapTight wrapText="bothSides">
                    <wp:wrapPolygon edited="0">
                      <wp:start x="0" y="0"/>
                      <wp:lineTo x="0" y="21340"/>
                      <wp:lineTo x="21474" y="21340"/>
                      <wp:lineTo x="21474" y="0"/>
                      <wp:lineTo x="0" y="0"/>
                    </wp:wrapPolygon>
                  </wp:wrapTight>
                  <wp:docPr id="493" name="Image 493" descr="Une image contenant croquis, dessin, art, illustra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3" name="Image 493" descr="Une image contenant croquis, dessin, art, illustration&#10;&#10;Le contenu généré par l’IA peut être incorrect."/>
                          <pic:cNvPicPr/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669" t="20476" r="15222" b="31425"/>
                          <a:stretch/>
                        </pic:blipFill>
                        <pic:spPr bwMode="auto">
                          <a:xfrm>
                            <a:off x="0" y="0"/>
                            <a:ext cx="1628775" cy="10026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5AC264F9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Calme le mental et aide </w:t>
            </w:r>
            <w:proofErr w:type="spellStart"/>
            <w:r w:rsidRPr="0074671D">
              <w:rPr>
                <w:sz w:val="20"/>
                <w:szCs w:val="20"/>
              </w:rPr>
              <w:t>a</w:t>
            </w:r>
            <w:proofErr w:type="spellEnd"/>
            <w:r w:rsidRPr="0074671D">
              <w:rPr>
                <w:sz w:val="20"/>
                <w:szCs w:val="20"/>
              </w:rPr>
              <w:t xml:space="preserve">̀ </w:t>
            </w:r>
            <w:proofErr w:type="spellStart"/>
            <w:r w:rsidRPr="0074671D">
              <w:rPr>
                <w:sz w:val="20"/>
                <w:szCs w:val="20"/>
              </w:rPr>
              <w:t>réduire</w:t>
            </w:r>
            <w:proofErr w:type="spellEnd"/>
            <w:r w:rsidRPr="0074671D">
              <w:rPr>
                <w:sz w:val="20"/>
                <w:szCs w:val="20"/>
              </w:rPr>
              <w:t xml:space="preserve"> le stress. </w:t>
            </w:r>
            <w:proofErr w:type="spellStart"/>
            <w:r w:rsidRPr="0074671D">
              <w:rPr>
                <w:sz w:val="20"/>
                <w:szCs w:val="20"/>
              </w:rPr>
              <w:t>Énergisant</w:t>
            </w:r>
            <w:proofErr w:type="spellEnd"/>
            <w:r w:rsidRPr="0074671D">
              <w:rPr>
                <w:sz w:val="20"/>
                <w:szCs w:val="20"/>
              </w:rPr>
              <w:t xml:space="preserve"> pour le corps. </w:t>
            </w:r>
            <w:proofErr w:type="spellStart"/>
            <w:r w:rsidRPr="0074671D">
              <w:rPr>
                <w:sz w:val="20"/>
                <w:szCs w:val="20"/>
              </w:rPr>
              <w:t>Étire</w:t>
            </w:r>
            <w:proofErr w:type="spellEnd"/>
            <w:r w:rsidRPr="0074671D">
              <w:rPr>
                <w:sz w:val="20"/>
                <w:szCs w:val="20"/>
              </w:rPr>
              <w:t xml:space="preserve"> les </w:t>
            </w:r>
            <w:proofErr w:type="spellStart"/>
            <w:r w:rsidRPr="0074671D">
              <w:rPr>
                <w:sz w:val="20"/>
                <w:szCs w:val="20"/>
              </w:rPr>
              <w:t>épaules</w:t>
            </w:r>
            <w:proofErr w:type="spellEnd"/>
            <w:r w:rsidRPr="0074671D">
              <w:rPr>
                <w:sz w:val="20"/>
                <w:szCs w:val="20"/>
              </w:rPr>
              <w:t xml:space="preserve">, tendons, mollets, pieds ainsi que les mains. Renforce les bras et les jambes. </w:t>
            </w:r>
            <w:proofErr w:type="spellStart"/>
            <w:r w:rsidRPr="0074671D">
              <w:rPr>
                <w:sz w:val="20"/>
                <w:szCs w:val="20"/>
              </w:rPr>
              <w:t>Améliore</w:t>
            </w:r>
            <w:proofErr w:type="spellEnd"/>
            <w:r w:rsidRPr="0074671D">
              <w:rPr>
                <w:sz w:val="20"/>
                <w:szCs w:val="20"/>
              </w:rPr>
              <w:t xml:space="preserve"> la digestion. Soulage les maux de </w:t>
            </w:r>
            <w:proofErr w:type="spellStart"/>
            <w:r w:rsidRPr="0074671D">
              <w:rPr>
                <w:sz w:val="20"/>
                <w:szCs w:val="20"/>
              </w:rPr>
              <w:t>tête</w:t>
            </w:r>
            <w:proofErr w:type="spellEnd"/>
            <w:r w:rsidRPr="0074671D">
              <w:rPr>
                <w:sz w:val="20"/>
                <w:szCs w:val="20"/>
              </w:rPr>
              <w:t>, migraines, insomnies, les douleurs au dos ainsi que la fatigue.</w:t>
            </w:r>
          </w:p>
        </w:tc>
        <w:tc>
          <w:tcPr>
            <w:tcW w:w="1374" w:type="dxa"/>
          </w:tcPr>
          <w:p w14:paraId="6EA87F58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Mettre les mains sur une chaise au besoin</w:t>
            </w:r>
          </w:p>
        </w:tc>
      </w:tr>
      <w:tr w:rsidR="00FC0C7C" w:rsidRPr="0074671D" w14:paraId="47DDDC74" w14:textId="77777777" w:rsidTr="00E03C5F">
        <w:tc>
          <w:tcPr>
            <w:tcW w:w="2077" w:type="dxa"/>
          </w:tcPr>
          <w:p w14:paraId="5BEB9D03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15. Arbre </w:t>
            </w:r>
          </w:p>
        </w:tc>
        <w:tc>
          <w:tcPr>
            <w:tcW w:w="3476" w:type="dxa"/>
          </w:tcPr>
          <w:p w14:paraId="78F375EC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3600" behindDoc="0" locked="0" layoutInCell="1" allowOverlap="1" wp14:anchorId="620BF28F" wp14:editId="34795DAB">
                  <wp:simplePos x="0" y="0"/>
                  <wp:positionH relativeFrom="column">
                    <wp:posOffset>558800</wp:posOffset>
                  </wp:positionH>
                  <wp:positionV relativeFrom="paragraph">
                    <wp:posOffset>144780</wp:posOffset>
                  </wp:positionV>
                  <wp:extent cx="783590" cy="1348740"/>
                  <wp:effectExtent l="0" t="0" r="0" b="3810"/>
                  <wp:wrapTight wrapText="bothSides">
                    <wp:wrapPolygon edited="0">
                      <wp:start x="0" y="0"/>
                      <wp:lineTo x="0" y="21356"/>
                      <wp:lineTo x="21005" y="21356"/>
                      <wp:lineTo x="21005" y="0"/>
                      <wp:lineTo x="0" y="0"/>
                    </wp:wrapPolygon>
                  </wp:wrapTight>
                  <wp:docPr id="494" name="Image 494" descr="Macintosh HD:Users:fabiennegirard:Desktop:THÈSE:images yoga:dessins:nouveaux dessins:arb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acintosh HD:Users:fabiennegirard:Desktop:THÈSE:images yoga:dessins:nouveaux dessins:arbre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903" t="10888" r="27878" b="13032"/>
                          <a:stretch/>
                        </pic:blipFill>
                        <pic:spPr bwMode="auto">
                          <a:xfrm>
                            <a:off x="0" y="0"/>
                            <a:ext cx="783590" cy="1348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EFFC5E9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69" w:type="dxa"/>
          </w:tcPr>
          <w:p w14:paraId="25585A22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Améliore</w:t>
            </w:r>
            <w:proofErr w:type="spellEnd"/>
            <w:r w:rsidRPr="0074671D">
              <w:rPr>
                <w:sz w:val="20"/>
                <w:szCs w:val="20"/>
              </w:rPr>
              <w:t xml:space="preserve"> l’</w:t>
            </w:r>
            <w:proofErr w:type="spellStart"/>
            <w:r w:rsidRPr="0074671D">
              <w:rPr>
                <w:sz w:val="20"/>
                <w:szCs w:val="20"/>
              </w:rPr>
              <w:t>équilibre</w:t>
            </w:r>
            <w:proofErr w:type="spellEnd"/>
            <w:r w:rsidRPr="0074671D">
              <w:rPr>
                <w:sz w:val="20"/>
                <w:szCs w:val="20"/>
              </w:rPr>
              <w:t xml:space="preserve"> et la concentration. Renforcit les cuisses, les chevilles, la colonne </w:t>
            </w:r>
            <w:proofErr w:type="spellStart"/>
            <w:r w:rsidRPr="0074671D">
              <w:rPr>
                <w:sz w:val="20"/>
                <w:szCs w:val="20"/>
              </w:rPr>
              <w:t>vertébrale</w:t>
            </w:r>
            <w:proofErr w:type="spellEnd"/>
            <w:r w:rsidRPr="0074671D">
              <w:rPr>
                <w:sz w:val="20"/>
                <w:szCs w:val="20"/>
              </w:rPr>
              <w:t>. Soulage les douleurs de sciatique.</w:t>
            </w:r>
          </w:p>
        </w:tc>
        <w:tc>
          <w:tcPr>
            <w:tcW w:w="1374" w:type="dxa"/>
          </w:tcPr>
          <w:p w14:paraId="49867FB3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5FD7A1BD" w14:textId="77777777" w:rsidTr="00E03C5F">
        <w:trPr>
          <w:trHeight w:val="1687"/>
        </w:trPr>
        <w:tc>
          <w:tcPr>
            <w:tcW w:w="2077" w:type="dxa"/>
          </w:tcPr>
          <w:p w14:paraId="255F3398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16. Crocodile</w:t>
            </w:r>
          </w:p>
          <w:p w14:paraId="504B25CF" w14:textId="77777777" w:rsidR="00FC0C7C" w:rsidRPr="0074671D" w:rsidRDefault="00FC0C7C" w:rsidP="00E03C5F">
            <w:pPr>
              <w:pStyle w:val="Corpsdetexte"/>
            </w:pPr>
            <w:r w:rsidRPr="0074671D">
              <w:t>(Relaxation prolongée sur le ventre)</w:t>
            </w:r>
          </w:p>
          <w:p w14:paraId="6DF65D00" w14:textId="77777777" w:rsidR="00FC0C7C" w:rsidRPr="0074671D" w:rsidRDefault="00FC0C7C" w:rsidP="00E03C5F">
            <w:pPr>
              <w:rPr>
                <w:sz w:val="20"/>
                <w:szCs w:val="20"/>
              </w:rPr>
            </w:pPr>
          </w:p>
        </w:tc>
        <w:tc>
          <w:tcPr>
            <w:tcW w:w="3476" w:type="dxa"/>
          </w:tcPr>
          <w:p w14:paraId="1F5AAAEF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8480" behindDoc="0" locked="0" layoutInCell="1" allowOverlap="1" wp14:anchorId="6D9A85D9" wp14:editId="4D11871E">
                  <wp:simplePos x="0" y="0"/>
                  <wp:positionH relativeFrom="column">
                    <wp:posOffset>123825</wp:posOffset>
                  </wp:positionH>
                  <wp:positionV relativeFrom="paragraph">
                    <wp:posOffset>170815</wp:posOffset>
                  </wp:positionV>
                  <wp:extent cx="1683385" cy="670560"/>
                  <wp:effectExtent l="0" t="0" r="0" b="0"/>
                  <wp:wrapTight wrapText="bothSides">
                    <wp:wrapPolygon edited="0">
                      <wp:start x="0" y="0"/>
                      <wp:lineTo x="0" y="20864"/>
                      <wp:lineTo x="21266" y="20864"/>
                      <wp:lineTo x="21266" y="0"/>
                      <wp:lineTo x="0" y="0"/>
                    </wp:wrapPolygon>
                  </wp:wrapTight>
                  <wp:docPr id="495" name="Image 495" descr="Macintosh HD:Users:fabiennegirard:Desktop:THÈSE:images yoga:dessins:nouveaux dessins:cro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fabiennegirard:Desktop:THÈSE:images yoga:dessins:nouveaux dessins:croco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10" t="23475" r="13058" b="44221"/>
                          <a:stretch/>
                        </pic:blipFill>
                        <pic:spPr bwMode="auto">
                          <a:xfrm flipH="1">
                            <a:off x="0" y="0"/>
                            <a:ext cx="1683385" cy="6705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745C55E2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Détente</w:t>
            </w:r>
            <w:proofErr w:type="spellEnd"/>
            <w:r w:rsidRPr="0074671D">
              <w:rPr>
                <w:sz w:val="20"/>
                <w:szCs w:val="20"/>
              </w:rPr>
              <w:t xml:space="preserve"> profonde, calme l’esprit, apaise le </w:t>
            </w:r>
            <w:proofErr w:type="spellStart"/>
            <w:r w:rsidRPr="0074671D">
              <w:rPr>
                <w:sz w:val="20"/>
                <w:szCs w:val="20"/>
              </w:rPr>
              <w:t>système</w:t>
            </w:r>
            <w:proofErr w:type="spellEnd"/>
            <w:r w:rsidRPr="0074671D">
              <w:rPr>
                <w:sz w:val="20"/>
                <w:szCs w:val="20"/>
              </w:rPr>
              <w:t xml:space="preserve"> nerveux et donne plus de confiance dans l’intelligence du corps.</w:t>
            </w:r>
          </w:p>
        </w:tc>
        <w:tc>
          <w:tcPr>
            <w:tcW w:w="1374" w:type="dxa"/>
          </w:tcPr>
          <w:p w14:paraId="1557AEBF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</w:t>
            </w:r>
          </w:p>
        </w:tc>
      </w:tr>
      <w:tr w:rsidR="00FC0C7C" w:rsidRPr="0074671D" w14:paraId="1724D02E" w14:textId="77777777" w:rsidTr="00E03C5F">
        <w:trPr>
          <w:trHeight w:val="2971"/>
        </w:trPr>
        <w:tc>
          <w:tcPr>
            <w:tcW w:w="2077" w:type="dxa"/>
          </w:tcPr>
          <w:p w14:paraId="6E64AD05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lastRenderedPageBreak/>
              <w:t>17. Sphinx</w:t>
            </w:r>
          </w:p>
          <w:p w14:paraId="274E7F18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+ retour au crocodile</w:t>
            </w:r>
          </w:p>
          <w:p w14:paraId="096E9350" w14:textId="77777777" w:rsidR="00FC0C7C" w:rsidRPr="0074671D" w:rsidRDefault="00FC0C7C" w:rsidP="00E03C5F">
            <w:pPr>
              <w:pStyle w:val="Corpsdetexte"/>
            </w:pPr>
            <w:r w:rsidRPr="0074671D">
              <w:t>(Relaxation prolongée sur le ventre)</w:t>
            </w:r>
          </w:p>
          <w:p w14:paraId="72162480" w14:textId="77777777" w:rsidR="00FC0C7C" w:rsidRPr="0074671D" w:rsidRDefault="00FC0C7C" w:rsidP="00E03C5F">
            <w:pPr>
              <w:rPr>
                <w:sz w:val="20"/>
                <w:szCs w:val="20"/>
              </w:rPr>
            </w:pPr>
          </w:p>
        </w:tc>
        <w:tc>
          <w:tcPr>
            <w:tcW w:w="3476" w:type="dxa"/>
          </w:tcPr>
          <w:p w14:paraId="5683246E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i/>
                <w:noProof/>
                <w:sz w:val="20"/>
                <w:szCs w:val="20"/>
              </w:rPr>
              <w:drawing>
                <wp:anchor distT="0" distB="0" distL="114300" distR="114300" simplePos="0" relativeHeight="251674624" behindDoc="0" locked="0" layoutInCell="1" allowOverlap="1" wp14:anchorId="15F09606" wp14:editId="110D7A17">
                  <wp:simplePos x="0" y="0"/>
                  <wp:positionH relativeFrom="column">
                    <wp:posOffset>205740</wp:posOffset>
                  </wp:positionH>
                  <wp:positionV relativeFrom="paragraph">
                    <wp:posOffset>71120</wp:posOffset>
                  </wp:positionV>
                  <wp:extent cx="1393825" cy="808355"/>
                  <wp:effectExtent l="0" t="0" r="0" b="0"/>
                  <wp:wrapTight wrapText="bothSides">
                    <wp:wrapPolygon edited="0">
                      <wp:start x="0" y="0"/>
                      <wp:lineTo x="0" y="20870"/>
                      <wp:lineTo x="21256" y="20870"/>
                      <wp:lineTo x="21256" y="0"/>
                      <wp:lineTo x="0" y="0"/>
                    </wp:wrapPolygon>
                  </wp:wrapTight>
                  <wp:docPr id="496" name="Image 496" descr="Macintosh HD:Users:fabiennegirard:Desktop:THÈSE:images yoga:dessins:nouveaux dessins:cobr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acintosh HD:Users:fabiennegirard:Desktop:THÈSE:images yoga:dessins:nouveaux dessins:cobra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97" t="11590" r="10190" b="46963"/>
                          <a:stretch/>
                        </pic:blipFill>
                        <pic:spPr bwMode="auto">
                          <a:xfrm>
                            <a:off x="0" y="0"/>
                            <a:ext cx="1393825" cy="8083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671D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80768" behindDoc="0" locked="0" layoutInCell="1" allowOverlap="1" wp14:anchorId="399DD51B" wp14:editId="3B96537B">
                  <wp:simplePos x="0" y="0"/>
                  <wp:positionH relativeFrom="column">
                    <wp:posOffset>196850</wp:posOffset>
                  </wp:positionH>
                  <wp:positionV relativeFrom="paragraph">
                    <wp:posOffset>1139190</wp:posOffset>
                  </wp:positionV>
                  <wp:extent cx="1457325" cy="580390"/>
                  <wp:effectExtent l="0" t="0" r="9525" b="0"/>
                  <wp:wrapTight wrapText="bothSides">
                    <wp:wrapPolygon edited="0">
                      <wp:start x="0" y="0"/>
                      <wp:lineTo x="0" y="20560"/>
                      <wp:lineTo x="21459" y="20560"/>
                      <wp:lineTo x="21459" y="0"/>
                      <wp:lineTo x="0" y="0"/>
                    </wp:wrapPolygon>
                  </wp:wrapTight>
                  <wp:docPr id="505" name="Image 505" descr="Macintosh HD:Users:fabiennegirard:Desktop:THÈSE:images yoga:dessins:nouveaux dessins:croc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acintosh HD:Users:fabiennegirard:Desktop:THÈSE:images yoga:dessins:nouveaux dessins:croco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910" t="23475" r="13058" b="44221"/>
                          <a:stretch/>
                        </pic:blipFill>
                        <pic:spPr bwMode="auto">
                          <a:xfrm flipH="1">
                            <a:off x="0" y="0"/>
                            <a:ext cx="1457325" cy="580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00197964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Sphinx : Renforce les bras et les muscles du dos, </w:t>
            </w:r>
            <w:proofErr w:type="spellStart"/>
            <w:r w:rsidRPr="0074671D">
              <w:rPr>
                <w:sz w:val="20"/>
                <w:szCs w:val="20"/>
              </w:rPr>
              <w:t>étire</w:t>
            </w:r>
            <w:proofErr w:type="spellEnd"/>
            <w:r w:rsidRPr="0074671D">
              <w:rPr>
                <w:sz w:val="20"/>
                <w:szCs w:val="20"/>
              </w:rPr>
              <w:t xml:space="preserve"> les muscles de la poitrine, </w:t>
            </w:r>
            <w:proofErr w:type="spellStart"/>
            <w:r w:rsidRPr="0074671D">
              <w:rPr>
                <w:sz w:val="20"/>
                <w:szCs w:val="20"/>
              </w:rPr>
              <w:t>régénère</w:t>
            </w:r>
            <w:proofErr w:type="spellEnd"/>
            <w:r w:rsidRPr="0074671D">
              <w:rPr>
                <w:sz w:val="20"/>
                <w:szCs w:val="20"/>
              </w:rPr>
              <w:t xml:space="preserve"> la colonne </w:t>
            </w:r>
            <w:proofErr w:type="spellStart"/>
            <w:r w:rsidRPr="0074671D">
              <w:rPr>
                <w:sz w:val="20"/>
                <w:szCs w:val="20"/>
              </w:rPr>
              <w:t>vertébrale</w:t>
            </w:r>
            <w:proofErr w:type="spellEnd"/>
            <w:r w:rsidRPr="0074671D">
              <w:rPr>
                <w:sz w:val="20"/>
                <w:szCs w:val="20"/>
              </w:rPr>
              <w:t>.</w:t>
            </w:r>
          </w:p>
          <w:p w14:paraId="6C52943E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Crocodile : </w:t>
            </w:r>
            <w:proofErr w:type="spellStart"/>
            <w:r w:rsidRPr="0074671D">
              <w:rPr>
                <w:sz w:val="20"/>
                <w:szCs w:val="20"/>
              </w:rPr>
              <w:t>Détente</w:t>
            </w:r>
            <w:proofErr w:type="spellEnd"/>
            <w:r w:rsidRPr="0074671D">
              <w:rPr>
                <w:sz w:val="20"/>
                <w:szCs w:val="20"/>
              </w:rPr>
              <w:t xml:space="preserve"> profonde, calme l’esprit, apaise le </w:t>
            </w:r>
            <w:proofErr w:type="spellStart"/>
            <w:r w:rsidRPr="0074671D">
              <w:rPr>
                <w:sz w:val="20"/>
                <w:szCs w:val="20"/>
              </w:rPr>
              <w:t>système</w:t>
            </w:r>
            <w:proofErr w:type="spellEnd"/>
            <w:r w:rsidRPr="0074671D">
              <w:rPr>
                <w:sz w:val="20"/>
                <w:szCs w:val="20"/>
              </w:rPr>
              <w:t xml:space="preserve"> nerveux et donne plus de confiance dans l’intelligence du corps.</w:t>
            </w:r>
          </w:p>
        </w:tc>
        <w:tc>
          <w:tcPr>
            <w:tcW w:w="1374" w:type="dxa"/>
          </w:tcPr>
          <w:p w14:paraId="370E0117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Sphinx : Ne pas prolonger</w:t>
            </w:r>
          </w:p>
          <w:p w14:paraId="2F4CAC7E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  <w:p w14:paraId="2B822F26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  <w:p w14:paraId="3C578252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  <w:p w14:paraId="042F6281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  <w:p w14:paraId="28E292C1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Crocodile : Coussin sous la tête si nécessaire</w:t>
            </w:r>
          </w:p>
        </w:tc>
      </w:tr>
      <w:tr w:rsidR="00FC0C7C" w:rsidRPr="0074671D" w14:paraId="42699747" w14:textId="77777777" w:rsidTr="00E03C5F">
        <w:tc>
          <w:tcPr>
            <w:tcW w:w="2077" w:type="dxa"/>
          </w:tcPr>
          <w:p w14:paraId="7A5334EC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18. Chat</w:t>
            </w:r>
          </w:p>
        </w:tc>
        <w:tc>
          <w:tcPr>
            <w:tcW w:w="3476" w:type="dxa"/>
          </w:tcPr>
          <w:p w14:paraId="6522351F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74671D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75648" behindDoc="0" locked="0" layoutInCell="1" allowOverlap="1" wp14:anchorId="1E159B44" wp14:editId="3DAD4755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165100</wp:posOffset>
                  </wp:positionV>
                  <wp:extent cx="1219200" cy="706120"/>
                  <wp:effectExtent l="0" t="0" r="0" b="0"/>
                  <wp:wrapTight wrapText="bothSides">
                    <wp:wrapPolygon edited="0">
                      <wp:start x="0" y="0"/>
                      <wp:lineTo x="0" y="20978"/>
                      <wp:lineTo x="21263" y="20978"/>
                      <wp:lineTo x="21263" y="0"/>
                      <wp:lineTo x="0" y="0"/>
                    </wp:wrapPolygon>
                  </wp:wrapTight>
                  <wp:docPr id="498" name="Image 498" descr="Macintosh HD:Users:fabiennegirard:Desktop:THÈSE:images yoga:dessins:nouveaux dessins:caht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acintosh HD:Users:fabiennegirard:Desktop:THÈSE:images yoga:dessins:nouveaux dessins:caht 2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710" t="21099" r="11114" b="37644"/>
                          <a:stretch/>
                        </pic:blipFill>
                        <pic:spPr bwMode="auto">
                          <a:xfrm>
                            <a:off x="0" y="0"/>
                            <a:ext cx="1219200" cy="706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74671D">
              <w:rPr>
                <w:i/>
                <w:noProof/>
                <w:sz w:val="20"/>
                <w:szCs w:val="20"/>
              </w:rPr>
              <w:drawing>
                <wp:anchor distT="0" distB="0" distL="114300" distR="114300" simplePos="0" relativeHeight="251676672" behindDoc="0" locked="0" layoutInCell="1" allowOverlap="1" wp14:anchorId="136811EF" wp14:editId="745D6309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1007110</wp:posOffset>
                  </wp:positionV>
                  <wp:extent cx="1271270" cy="787400"/>
                  <wp:effectExtent l="0" t="0" r="5080" b="0"/>
                  <wp:wrapTight wrapText="bothSides">
                    <wp:wrapPolygon edited="0">
                      <wp:start x="0" y="0"/>
                      <wp:lineTo x="0" y="20903"/>
                      <wp:lineTo x="21363" y="20903"/>
                      <wp:lineTo x="21363" y="0"/>
                      <wp:lineTo x="0" y="0"/>
                    </wp:wrapPolygon>
                  </wp:wrapTight>
                  <wp:docPr id="497" name="Image 497" descr="Macintosh HD:Users:fabiennegirard:Desktop:THÈSE:images yoga:dessins:nouveaux dessins:chat tes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acintosh HD:Users:fabiennegirard:Desktop:THÈSE:images yoga:dessins:nouveaux dessins:chat test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618" t="27174" r="20318" b="31224"/>
                          <a:stretch/>
                        </pic:blipFill>
                        <pic:spPr bwMode="auto">
                          <a:xfrm flipH="1">
                            <a:off x="0" y="0"/>
                            <a:ext cx="1271270" cy="787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6C5CDBF9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Améliore</w:t>
            </w:r>
            <w:proofErr w:type="spellEnd"/>
            <w:r w:rsidRPr="0074671D">
              <w:rPr>
                <w:sz w:val="20"/>
                <w:szCs w:val="20"/>
              </w:rPr>
              <w:t xml:space="preserve"> la souplesse de la colonne.</w:t>
            </w:r>
          </w:p>
          <w:p w14:paraId="416FC702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</w:tcPr>
          <w:p w14:paraId="783272C3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0A6691E3" w14:textId="77777777" w:rsidTr="00E03C5F">
        <w:tc>
          <w:tcPr>
            <w:tcW w:w="2077" w:type="dxa"/>
          </w:tcPr>
          <w:p w14:paraId="67DD631F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19. Enfant</w:t>
            </w:r>
          </w:p>
        </w:tc>
        <w:tc>
          <w:tcPr>
            <w:tcW w:w="3476" w:type="dxa"/>
          </w:tcPr>
          <w:p w14:paraId="33307E6B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77696" behindDoc="0" locked="0" layoutInCell="1" allowOverlap="1" wp14:anchorId="6EF76FA0" wp14:editId="7E8DFE19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177165</wp:posOffset>
                  </wp:positionV>
                  <wp:extent cx="1783080" cy="565785"/>
                  <wp:effectExtent l="0" t="0" r="7620" b="5715"/>
                  <wp:wrapTight wrapText="bothSides">
                    <wp:wrapPolygon edited="0">
                      <wp:start x="0" y="0"/>
                      <wp:lineTo x="0" y="21091"/>
                      <wp:lineTo x="21462" y="21091"/>
                      <wp:lineTo x="21462" y="0"/>
                      <wp:lineTo x="0" y="0"/>
                    </wp:wrapPolygon>
                  </wp:wrapTight>
                  <wp:docPr id="499" name="Image 499" descr="Une image contenant dessin, croquis, clipart, illustra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9" name="Image 499" descr="Une image contenant dessin, croquis, clipart, illustration&#10;&#10;Le contenu généré par l’IA peut être incorrect."/>
                          <pic:cNvPicPr/>
                        </pic:nvPicPr>
                        <pic:blipFill rotWithShape="1"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6088" r="16071" b="37262"/>
                          <a:stretch/>
                        </pic:blipFill>
                        <pic:spPr bwMode="auto">
                          <a:xfrm>
                            <a:off x="0" y="0"/>
                            <a:ext cx="1783080" cy="5657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666EA6C3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Posture de repos. </w:t>
            </w:r>
            <w:proofErr w:type="spellStart"/>
            <w:r w:rsidRPr="0074671D">
              <w:rPr>
                <w:sz w:val="20"/>
                <w:szCs w:val="20"/>
              </w:rPr>
              <w:t>Libère</w:t>
            </w:r>
            <w:proofErr w:type="spellEnd"/>
            <w:r w:rsidRPr="0074671D">
              <w:rPr>
                <w:sz w:val="20"/>
                <w:szCs w:val="20"/>
              </w:rPr>
              <w:t xml:space="preserve"> la tension des </w:t>
            </w:r>
            <w:proofErr w:type="spellStart"/>
            <w:r w:rsidRPr="0074671D">
              <w:rPr>
                <w:sz w:val="20"/>
                <w:szCs w:val="20"/>
              </w:rPr>
              <w:t>épaules</w:t>
            </w:r>
            <w:proofErr w:type="spellEnd"/>
            <w:r w:rsidRPr="0074671D">
              <w:rPr>
                <w:sz w:val="20"/>
                <w:szCs w:val="20"/>
              </w:rPr>
              <w:t xml:space="preserve"> et des hanches. </w:t>
            </w:r>
            <w:proofErr w:type="spellStart"/>
            <w:r w:rsidRPr="0074671D">
              <w:rPr>
                <w:sz w:val="20"/>
                <w:szCs w:val="20"/>
              </w:rPr>
              <w:t>Étire</w:t>
            </w:r>
            <w:proofErr w:type="spellEnd"/>
            <w:r w:rsidRPr="0074671D">
              <w:rPr>
                <w:sz w:val="20"/>
                <w:szCs w:val="20"/>
              </w:rPr>
              <w:t xml:space="preserve"> le bas du dos.</w:t>
            </w:r>
          </w:p>
          <w:p w14:paraId="3E006327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74" w:type="dxa"/>
          </w:tcPr>
          <w:p w14:paraId="2FE8A09E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</w:t>
            </w:r>
          </w:p>
        </w:tc>
      </w:tr>
      <w:tr w:rsidR="00FC0C7C" w:rsidRPr="0074671D" w14:paraId="7E986B12" w14:textId="77777777" w:rsidTr="00E03C5F">
        <w:tc>
          <w:tcPr>
            <w:tcW w:w="2077" w:type="dxa"/>
          </w:tcPr>
          <w:p w14:paraId="1BF765B1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>20. OM</w:t>
            </w:r>
          </w:p>
        </w:tc>
        <w:tc>
          <w:tcPr>
            <w:tcW w:w="3476" w:type="dxa"/>
          </w:tcPr>
          <w:p w14:paraId="7D0501ED" w14:textId="77777777" w:rsidR="00FC0C7C" w:rsidRPr="0074671D" w:rsidRDefault="00FC0C7C" w:rsidP="00E03C5F">
            <w:pPr>
              <w:jc w:val="center"/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7456" behindDoc="0" locked="0" layoutInCell="1" allowOverlap="1" wp14:anchorId="11A6EF3C" wp14:editId="563618AC">
                  <wp:simplePos x="0" y="0"/>
                  <wp:positionH relativeFrom="column">
                    <wp:posOffset>545465</wp:posOffset>
                  </wp:positionH>
                  <wp:positionV relativeFrom="paragraph">
                    <wp:posOffset>358140</wp:posOffset>
                  </wp:positionV>
                  <wp:extent cx="1040765" cy="940435"/>
                  <wp:effectExtent l="0" t="6985" r="0" b="0"/>
                  <wp:wrapTight wrapText="bothSides">
                    <wp:wrapPolygon edited="0">
                      <wp:start x="21745" y="160"/>
                      <wp:lineTo x="395" y="160"/>
                      <wp:lineTo x="395" y="21162"/>
                      <wp:lineTo x="21745" y="21162"/>
                      <wp:lineTo x="21745" y="160"/>
                    </wp:wrapPolygon>
                  </wp:wrapTight>
                  <wp:docPr id="500" name="Image 500" descr="Une image contenant croquis, dessin, clipart, Dessin d’enfant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0" name="Image 500" descr="Une image contenant croquis, dessin, clipart, Dessin d’enfant&#10;&#10;Le contenu généré par l’IA peut être incorrect."/>
                          <pic:cNvPicPr/>
                        </pic:nvPicPr>
                        <pic:blipFill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207" t="18570" r="17378" b="26939"/>
                          <a:stretch/>
                        </pic:blipFill>
                        <pic:spPr bwMode="auto">
                          <a:xfrm rot="16200000">
                            <a:off x="0" y="0"/>
                            <a:ext cx="1040765" cy="9404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4427DE01" w14:textId="77777777" w:rsidR="00FC0C7C" w:rsidRPr="0074671D" w:rsidRDefault="00FC0C7C" w:rsidP="00E03C5F">
            <w:pPr>
              <w:pStyle w:val="NormalWeb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74671D">
              <w:rPr>
                <w:sz w:val="20"/>
                <w:szCs w:val="20"/>
              </w:rPr>
              <w:t>État</w:t>
            </w:r>
            <w:proofErr w:type="spellEnd"/>
            <w:r w:rsidRPr="0074671D">
              <w:rPr>
                <w:sz w:val="20"/>
                <w:szCs w:val="20"/>
              </w:rPr>
              <w:t xml:space="preserve"> de </w:t>
            </w:r>
            <w:proofErr w:type="spellStart"/>
            <w:r w:rsidRPr="0074671D">
              <w:rPr>
                <w:sz w:val="20"/>
                <w:szCs w:val="20"/>
              </w:rPr>
              <w:t>bien-être</w:t>
            </w:r>
            <w:proofErr w:type="spellEnd"/>
            <w:r w:rsidRPr="0074671D">
              <w:rPr>
                <w:sz w:val="20"/>
                <w:szCs w:val="20"/>
              </w:rPr>
              <w:t xml:space="preserve"> complet. </w:t>
            </w:r>
            <w:proofErr w:type="spellStart"/>
            <w:r w:rsidRPr="0074671D">
              <w:rPr>
                <w:sz w:val="20"/>
                <w:szCs w:val="20"/>
              </w:rPr>
              <w:t>Intégration</w:t>
            </w:r>
            <w:proofErr w:type="spellEnd"/>
            <w:r w:rsidRPr="0074671D">
              <w:rPr>
                <w:sz w:val="20"/>
                <w:szCs w:val="20"/>
              </w:rPr>
              <w:t xml:space="preserve"> de tous les bienfaits physiques et psychologiques de la pratique du yoga. Maximisation de la capacité du corps à se </w:t>
            </w:r>
            <w:proofErr w:type="spellStart"/>
            <w:r w:rsidRPr="0074671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é</w:t>
            </w:r>
            <w:r w:rsidRPr="0074671D">
              <w:rPr>
                <w:sz w:val="20"/>
                <w:szCs w:val="20"/>
              </w:rPr>
              <w:t>générer</w:t>
            </w:r>
            <w:proofErr w:type="spellEnd"/>
            <w:r w:rsidRPr="0074671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374" w:type="dxa"/>
          </w:tcPr>
          <w:p w14:paraId="487C9E69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OM : Coussin sous le fessier si nécessaire</w:t>
            </w:r>
          </w:p>
          <w:p w14:paraId="6FD5F802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  <w:tr w:rsidR="00FC0C7C" w:rsidRPr="0074671D" w14:paraId="2E08EA6E" w14:textId="77777777" w:rsidTr="00E03C5F">
        <w:tc>
          <w:tcPr>
            <w:tcW w:w="2077" w:type="dxa"/>
          </w:tcPr>
          <w:p w14:paraId="3850859B" w14:textId="77777777" w:rsidR="00FC0C7C" w:rsidRPr="0074671D" w:rsidRDefault="00FC0C7C" w:rsidP="00E03C5F">
            <w:pPr>
              <w:rPr>
                <w:sz w:val="20"/>
                <w:szCs w:val="20"/>
              </w:rPr>
            </w:pPr>
            <w:r w:rsidRPr="0074671D">
              <w:rPr>
                <w:sz w:val="20"/>
                <w:szCs w:val="20"/>
              </w:rPr>
              <w:t xml:space="preserve">21. Relaxation finale </w:t>
            </w:r>
          </w:p>
        </w:tc>
        <w:tc>
          <w:tcPr>
            <w:tcW w:w="3476" w:type="dxa"/>
          </w:tcPr>
          <w:p w14:paraId="04224CBA" w14:textId="77777777" w:rsidR="00FC0C7C" w:rsidRPr="0074671D" w:rsidRDefault="00FC0C7C" w:rsidP="00E03C5F">
            <w:pPr>
              <w:rPr>
                <w:b/>
                <w:bCs/>
                <w:sz w:val="20"/>
                <w:szCs w:val="20"/>
              </w:rPr>
            </w:pPr>
            <w:r w:rsidRPr="00302668">
              <w:rPr>
                <w:b/>
                <w:noProof/>
                <w:sz w:val="20"/>
                <w:szCs w:val="20"/>
              </w:rPr>
              <w:drawing>
                <wp:anchor distT="0" distB="0" distL="114300" distR="114300" simplePos="0" relativeHeight="251666432" behindDoc="0" locked="0" layoutInCell="1" allowOverlap="1" wp14:anchorId="1472F23C" wp14:editId="20D44FE8">
                  <wp:simplePos x="0" y="0"/>
                  <wp:positionH relativeFrom="column">
                    <wp:posOffset>169344</wp:posOffset>
                  </wp:positionH>
                  <wp:positionV relativeFrom="paragraph">
                    <wp:posOffset>184892</wp:posOffset>
                  </wp:positionV>
                  <wp:extent cx="1685290" cy="643890"/>
                  <wp:effectExtent l="0" t="0" r="0" b="3810"/>
                  <wp:wrapTight wrapText="bothSides">
                    <wp:wrapPolygon edited="0">
                      <wp:start x="0" y="0"/>
                      <wp:lineTo x="0" y="21089"/>
                      <wp:lineTo x="21242" y="21089"/>
                      <wp:lineTo x="21242" y="0"/>
                      <wp:lineTo x="0" y="0"/>
                    </wp:wrapPolygon>
                  </wp:wrapTight>
                  <wp:docPr id="501" name="Image 501" descr="Une image contenant dessin, croquis, art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1" name="Image 501" descr="Une image contenant dessin, croquis, art&#10;&#10;Le contenu généré par l’IA peut être incorrect."/>
                          <pic:cNvPicPr/>
                        </pic:nvPicPr>
                        <pic:blipFill rotWithShape="1"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823" r="16266" b="45157"/>
                          <a:stretch/>
                        </pic:blipFill>
                        <pic:spPr bwMode="auto">
                          <a:xfrm>
                            <a:off x="0" y="0"/>
                            <a:ext cx="1685290" cy="6438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469" w:type="dxa"/>
          </w:tcPr>
          <w:p w14:paraId="32E61EA3" w14:textId="77777777" w:rsidR="00FC0C7C" w:rsidRPr="0074671D" w:rsidRDefault="00FC0C7C" w:rsidP="00E03C5F">
            <w:pPr>
              <w:rPr>
                <w:iCs/>
                <w:sz w:val="20"/>
                <w:szCs w:val="20"/>
              </w:rPr>
            </w:pPr>
            <w:r w:rsidRPr="0074671D">
              <w:rPr>
                <w:iCs/>
                <w:sz w:val="20"/>
                <w:szCs w:val="20"/>
              </w:rPr>
              <w:t>La détente profonde calme l’esprit et apaise le système nerveux. Le corps peut se réajuster et se réorganiser et ainsi restaurer le rythme et l’équilibre intérieurs.</w:t>
            </w:r>
          </w:p>
        </w:tc>
        <w:tc>
          <w:tcPr>
            <w:tcW w:w="1374" w:type="dxa"/>
          </w:tcPr>
          <w:p w14:paraId="41322D5B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  <w:r w:rsidRPr="0074671D">
              <w:rPr>
                <w:bCs/>
                <w:color w:val="000000" w:themeColor="text1"/>
                <w:sz w:val="20"/>
                <w:szCs w:val="20"/>
              </w:rPr>
              <w:t>Coussin sous la tête si nécessaire</w:t>
            </w:r>
          </w:p>
          <w:p w14:paraId="3D02C33E" w14:textId="77777777" w:rsidR="00FC0C7C" w:rsidRPr="0074671D" w:rsidRDefault="00FC0C7C" w:rsidP="00E03C5F">
            <w:pPr>
              <w:rPr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0224D6D5" w14:textId="77777777" w:rsidR="00FC0C7C" w:rsidRDefault="00FC0C7C"/>
    <w:sectPr w:rsidR="00FC0C7C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eXGyreAdventor">
    <w:altName w:val="Calibri"/>
    <w:charset w:val="00"/>
    <w:family w:val="auto"/>
    <w:pitch w:val="variable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Laurence Bordeleau">
    <w15:presenceInfo w15:providerId="AD" w15:userId="S::laurence.bordeleau@puq.ca::c201b431-e3b6-43ab-a94e-8f93a9b627c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C7C"/>
    <w:rsid w:val="00EB329A"/>
    <w:rsid w:val="00FC0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EBAE6"/>
  <w15:chartTrackingRefBased/>
  <w15:docId w15:val="{65D3D219-2B97-45E4-9A0C-A5644DF6F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0C7C"/>
    <w:pPr>
      <w:spacing w:after="0" w:line="240" w:lineRule="auto"/>
    </w:pPr>
    <w:rPr>
      <w:rFonts w:ascii="Times New Roman" w:eastAsia="Times New Roman" w:hAnsi="Times New Roman" w:cs="Times New Roman"/>
      <w:kern w:val="0"/>
      <w:lang w:eastAsia="fr-CA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FC0C7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C0C7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C0C7C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C0C7C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C0C7C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C0C7C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C0C7C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C0C7C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C0C7C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C0C7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FC0C7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FC0C7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FC0C7C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FC0C7C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FC0C7C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FC0C7C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FC0C7C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FC0C7C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FC0C7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FC0C7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C0C7C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FC0C7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FC0C7C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FC0C7C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FC0C7C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FC0C7C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C0C7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C0C7C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FC0C7C"/>
    <w:rPr>
      <w:b/>
      <w:bCs/>
      <w:smallCaps/>
      <w:color w:val="0F4761" w:themeColor="accent1" w:themeShade="BF"/>
      <w:spacing w:val="5"/>
    </w:rPr>
  </w:style>
  <w:style w:type="character" w:styleId="Marquedecommentaire">
    <w:name w:val="annotation reference"/>
    <w:basedOn w:val="Policepardfaut"/>
    <w:uiPriority w:val="99"/>
    <w:unhideWhenUsed/>
    <w:rsid w:val="00FC0C7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C0C7C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qFormat/>
    <w:rsid w:val="00FC0C7C"/>
    <w:rPr>
      <w:rFonts w:ascii="Times New Roman" w:eastAsia="Times New Roman" w:hAnsi="Times New Roman" w:cs="Times New Roman"/>
      <w:kern w:val="0"/>
      <w:sz w:val="20"/>
      <w:szCs w:val="20"/>
      <w:lang w:eastAsia="fr-CA"/>
      <w14:ligatures w14:val="none"/>
    </w:rPr>
  </w:style>
  <w:style w:type="paragraph" w:styleId="NormalWeb">
    <w:name w:val="Normal (Web)"/>
    <w:basedOn w:val="Normal"/>
    <w:uiPriority w:val="99"/>
    <w:unhideWhenUsed/>
    <w:rsid w:val="00FC0C7C"/>
    <w:pPr>
      <w:spacing w:before="100" w:beforeAutospacing="1" w:after="100" w:afterAutospacing="1"/>
    </w:pPr>
  </w:style>
  <w:style w:type="table" w:styleId="Grilledutableau">
    <w:name w:val="Table Grid"/>
    <w:basedOn w:val="TableauNormal"/>
    <w:uiPriority w:val="39"/>
    <w:rsid w:val="00FC0C7C"/>
    <w:pPr>
      <w:spacing w:after="0" w:line="240" w:lineRule="auto"/>
    </w:pPr>
    <w:rPr>
      <w:kern w:val="0"/>
      <w:lang w:val="fr-FR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FC0C7C"/>
    <w:pPr>
      <w:widowControl w:val="0"/>
      <w:autoSpaceDE w:val="0"/>
      <w:autoSpaceDN w:val="0"/>
    </w:pPr>
    <w:rPr>
      <w:rFonts w:eastAsia="TeXGyreAdventor" w:cs="TeXGyreAdventor"/>
      <w:sz w:val="20"/>
      <w:szCs w:val="19"/>
      <w:lang w:val="fr-FR" w:eastAsia="en-US"/>
    </w:rPr>
  </w:style>
  <w:style w:type="character" w:customStyle="1" w:styleId="CorpsdetexteCar">
    <w:name w:val="Corps de texte Car"/>
    <w:basedOn w:val="Policepardfaut"/>
    <w:link w:val="Corpsdetexte"/>
    <w:rsid w:val="00FC0C7C"/>
    <w:rPr>
      <w:rFonts w:ascii="Times New Roman" w:eastAsia="TeXGyreAdventor" w:hAnsi="Times New Roman" w:cs="TeXGyreAdventor"/>
      <w:kern w:val="0"/>
      <w:sz w:val="20"/>
      <w:szCs w:val="19"/>
      <w:lang w:val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microsoft.com/office/2011/relationships/people" Target="peop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711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Virginie Chaloux</dc:creator>
  <cp:keywords/>
  <dc:description/>
  <cp:lastModifiedBy>Virginie Chaloux</cp:lastModifiedBy>
  <cp:revision>1</cp:revision>
  <dcterms:created xsi:type="dcterms:W3CDTF">2025-04-07T14:57:00Z</dcterms:created>
  <dcterms:modified xsi:type="dcterms:W3CDTF">2025-04-07T14:59:00Z</dcterms:modified>
</cp:coreProperties>
</file>